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CDAD9" w14:textId="77777777" w:rsidR="0040462B" w:rsidRPr="000E378B" w:rsidRDefault="0040462B" w:rsidP="009D2DB9">
      <w:pPr>
        <w:pStyle w:val="eelnumrge"/>
        <w:rPr>
          <w:color w:val="000000" w:themeColor="text1"/>
        </w:rPr>
      </w:pPr>
      <w:r w:rsidRPr="000E378B">
        <w:rPr>
          <w:color w:val="000000" w:themeColor="text1"/>
        </w:rPr>
        <w:t>EELNÕU</w:t>
      </w:r>
    </w:p>
    <w:p w14:paraId="7A5F6F16" w14:textId="24EABE21" w:rsidR="0040462B" w:rsidRDefault="41BCA56F" w:rsidP="009D2DB9">
      <w:pPr>
        <w:pStyle w:val="eelnumrge"/>
        <w:rPr>
          <w:color w:val="000000" w:themeColor="text1"/>
        </w:rPr>
      </w:pPr>
      <w:r w:rsidRPr="24455716">
        <w:rPr>
          <w:color w:val="000000" w:themeColor="text1"/>
        </w:rPr>
        <w:t>03</w:t>
      </w:r>
      <w:r w:rsidR="00DF1B33" w:rsidRPr="24455716">
        <w:rPr>
          <w:color w:val="000000" w:themeColor="text1"/>
        </w:rPr>
        <w:t>.0</w:t>
      </w:r>
      <w:r w:rsidR="34CC3D11" w:rsidRPr="24455716">
        <w:rPr>
          <w:color w:val="000000" w:themeColor="text1"/>
        </w:rPr>
        <w:t>9</w:t>
      </w:r>
      <w:r w:rsidR="00DF1B33" w:rsidRPr="24455716">
        <w:rPr>
          <w:color w:val="000000" w:themeColor="text1"/>
        </w:rPr>
        <w:t>.2025</w:t>
      </w:r>
    </w:p>
    <w:p w14:paraId="27A6A97E" w14:textId="77777777" w:rsidR="00E60632" w:rsidRPr="000E378B" w:rsidRDefault="00E60632" w:rsidP="009D2DB9">
      <w:pPr>
        <w:pStyle w:val="eelnumrge"/>
        <w:rPr>
          <w:color w:val="000000" w:themeColor="text1"/>
        </w:rPr>
      </w:pPr>
    </w:p>
    <w:p w14:paraId="7D3DE5AF" w14:textId="35EBE93E" w:rsidR="00E60632" w:rsidRDefault="00E60632" w:rsidP="00534245">
      <w:pPr>
        <w:pStyle w:val="Vahedeta"/>
        <w:jc w:val="center"/>
        <w:rPr>
          <w:rFonts w:ascii="Times New Roman" w:hAnsi="Times New Roman" w:cs="Times New Roman"/>
          <w:b/>
          <w:bCs/>
          <w:sz w:val="32"/>
          <w:szCs w:val="32"/>
        </w:rPr>
      </w:pPr>
      <w:r w:rsidRPr="00D22C58">
        <w:rPr>
          <w:rFonts w:ascii="Times New Roman" w:hAnsi="Times New Roman" w:cs="Times New Roman"/>
          <w:b/>
          <w:bCs/>
          <w:sz w:val="32"/>
          <w:szCs w:val="32"/>
        </w:rPr>
        <w:t>Meediateenuste seaduse</w:t>
      </w:r>
      <w:r w:rsidR="00DC6F83">
        <w:rPr>
          <w:rFonts w:ascii="Times New Roman" w:hAnsi="Times New Roman" w:cs="Times New Roman"/>
          <w:b/>
          <w:bCs/>
          <w:sz w:val="32"/>
          <w:szCs w:val="32"/>
        </w:rPr>
        <w:t xml:space="preserve"> </w:t>
      </w:r>
      <w:r w:rsidR="0092664B">
        <w:rPr>
          <w:rFonts w:ascii="Times New Roman" w:hAnsi="Times New Roman" w:cs="Times New Roman"/>
          <w:b/>
          <w:bCs/>
          <w:sz w:val="32"/>
          <w:szCs w:val="32"/>
        </w:rPr>
        <w:t xml:space="preserve">muutmise </w:t>
      </w:r>
      <w:r w:rsidR="00DC6F83" w:rsidRPr="00DC6F83">
        <w:rPr>
          <w:rFonts w:ascii="Times New Roman" w:hAnsi="Times New Roman" w:cs="Times New Roman"/>
          <w:b/>
          <w:bCs/>
          <w:sz w:val="32"/>
          <w:szCs w:val="32"/>
        </w:rPr>
        <w:t>ja sellest tulenevalt teiste seaduste muutmise</w:t>
      </w:r>
      <w:r w:rsidR="00534245">
        <w:rPr>
          <w:rFonts w:ascii="Times New Roman" w:hAnsi="Times New Roman" w:cs="Times New Roman"/>
          <w:b/>
          <w:bCs/>
          <w:sz w:val="32"/>
          <w:szCs w:val="32"/>
        </w:rPr>
        <w:t xml:space="preserve"> seadus</w:t>
      </w:r>
    </w:p>
    <w:p w14:paraId="126D33B7" w14:textId="77777777" w:rsidR="00CB3112" w:rsidRPr="00D22C58" w:rsidRDefault="00CB3112" w:rsidP="00E60632">
      <w:pPr>
        <w:pStyle w:val="Vahedeta"/>
        <w:jc w:val="center"/>
        <w:rPr>
          <w:rFonts w:ascii="Times New Roman" w:hAnsi="Times New Roman" w:cs="Times New Roman"/>
          <w:b/>
          <w:bCs/>
          <w:sz w:val="32"/>
          <w:szCs w:val="32"/>
        </w:rPr>
      </w:pPr>
    </w:p>
    <w:p w14:paraId="170FD99C" w14:textId="77777777" w:rsidR="00E60632" w:rsidRPr="0051546A" w:rsidRDefault="00E60632" w:rsidP="00E60632">
      <w:pPr>
        <w:pStyle w:val="Vahedeta"/>
        <w:rPr>
          <w:rFonts w:ascii="Times New Roman" w:hAnsi="Times New Roman" w:cs="Times New Roman"/>
          <w:b/>
          <w:bCs/>
          <w:sz w:val="24"/>
          <w:szCs w:val="24"/>
        </w:rPr>
      </w:pPr>
      <w:commentRangeStart w:id="0"/>
      <w:r w:rsidRPr="0051546A">
        <w:rPr>
          <w:rFonts w:ascii="Times New Roman" w:hAnsi="Times New Roman" w:cs="Times New Roman"/>
          <w:b/>
          <w:bCs/>
          <w:sz w:val="24"/>
          <w:szCs w:val="24"/>
        </w:rPr>
        <w:t>§ 1. Meediateenuste seaduse muutmine</w:t>
      </w:r>
      <w:commentRangeEnd w:id="0"/>
      <w:r w:rsidR="00474B59">
        <w:rPr>
          <w:rStyle w:val="Kommentaariviide"/>
          <w:rFonts w:ascii="Times New Roman" w:hAnsi="Times New Roman"/>
        </w:rPr>
        <w:commentReference w:id="0"/>
      </w:r>
    </w:p>
    <w:p w14:paraId="561BE553" w14:textId="77777777" w:rsidR="00E60632" w:rsidRDefault="00E60632" w:rsidP="00E60632">
      <w:pPr>
        <w:pStyle w:val="Vahedeta"/>
        <w:rPr>
          <w:rFonts w:ascii="Times New Roman" w:hAnsi="Times New Roman" w:cs="Times New Roman"/>
          <w:sz w:val="24"/>
          <w:szCs w:val="24"/>
        </w:rPr>
      </w:pPr>
    </w:p>
    <w:p w14:paraId="07398F13" w14:textId="77777777" w:rsidR="00E60632" w:rsidRPr="00D22C58" w:rsidRDefault="00E60632" w:rsidP="00E60632">
      <w:pPr>
        <w:pStyle w:val="Vahedeta"/>
        <w:rPr>
          <w:rFonts w:ascii="Times New Roman" w:hAnsi="Times New Roman" w:cs="Times New Roman"/>
          <w:sz w:val="24"/>
          <w:szCs w:val="24"/>
        </w:rPr>
      </w:pPr>
      <w:r w:rsidRPr="00D22C58">
        <w:rPr>
          <w:rFonts w:ascii="Times New Roman" w:hAnsi="Times New Roman" w:cs="Times New Roman"/>
          <w:sz w:val="24"/>
          <w:szCs w:val="24"/>
        </w:rPr>
        <w:t>Meediateenuste seaduses tehakse järgmised muudatused:</w:t>
      </w:r>
    </w:p>
    <w:p w14:paraId="46329149" w14:textId="77777777" w:rsidR="00E60632" w:rsidRPr="00527EF6" w:rsidRDefault="00E60632" w:rsidP="00E60632">
      <w:pPr>
        <w:pStyle w:val="Vahedeta"/>
        <w:rPr>
          <w:rFonts w:ascii="Times New Roman" w:hAnsi="Times New Roman" w:cs="Times New Roman"/>
          <w:sz w:val="24"/>
          <w:szCs w:val="24"/>
        </w:rPr>
      </w:pPr>
    </w:p>
    <w:p w14:paraId="1CFC7F01" w14:textId="77777777" w:rsidR="00E60632" w:rsidRPr="004D3176" w:rsidRDefault="00E60632" w:rsidP="00E60632">
      <w:pPr>
        <w:pStyle w:val="Vahedeta"/>
        <w:jc w:val="both"/>
        <w:rPr>
          <w:rFonts w:ascii="Times New Roman" w:hAnsi="Times New Roman" w:cs="Times New Roman"/>
          <w:sz w:val="24"/>
          <w:szCs w:val="24"/>
        </w:rPr>
      </w:pPr>
      <w:r w:rsidRPr="004D3176">
        <w:rPr>
          <w:rFonts w:ascii="Times New Roman" w:eastAsia="Times New Roman" w:hAnsi="Times New Roman" w:cs="Times New Roman"/>
          <w:b/>
          <w:bCs/>
          <w:sz w:val="24"/>
          <w:szCs w:val="24"/>
          <w:lang w:eastAsia="et-EE"/>
        </w:rPr>
        <w:t>1)</w:t>
      </w:r>
      <w:r w:rsidRPr="004D3176">
        <w:rPr>
          <w:rFonts w:ascii="Times New Roman" w:eastAsia="Times New Roman" w:hAnsi="Times New Roman" w:cs="Times New Roman"/>
          <w:sz w:val="24"/>
          <w:szCs w:val="24"/>
          <w:lang w:eastAsia="et-EE"/>
        </w:rPr>
        <w:t xml:space="preserve"> </w:t>
      </w:r>
      <w:r w:rsidRPr="004D3176">
        <w:rPr>
          <w:rFonts w:ascii="Times New Roman" w:hAnsi="Times New Roman" w:cs="Times New Roman"/>
          <w:sz w:val="24"/>
          <w:szCs w:val="24"/>
        </w:rPr>
        <w:t>paragrahvi 1 punkt 1 muudetakse ja sõnastatakse järgmiselt:</w:t>
      </w:r>
    </w:p>
    <w:p w14:paraId="1DA108E8" w14:textId="77777777" w:rsidR="00E60632" w:rsidRPr="004D3176" w:rsidRDefault="00E60632" w:rsidP="00E60632">
      <w:pPr>
        <w:pStyle w:val="Vahedeta"/>
        <w:jc w:val="both"/>
        <w:rPr>
          <w:rFonts w:ascii="Times New Roman" w:eastAsia="Times New Roman" w:hAnsi="Times New Roman" w:cs="Times New Roman"/>
          <w:sz w:val="24"/>
          <w:szCs w:val="24"/>
          <w:lang w:eastAsia="et-EE"/>
        </w:rPr>
      </w:pPr>
    </w:p>
    <w:p w14:paraId="45DF60F5" w14:textId="5B834DC6" w:rsidR="00E60632" w:rsidRPr="004D3176" w:rsidRDefault="00E60632" w:rsidP="00E60632">
      <w:pPr>
        <w:pStyle w:val="Vahedeta"/>
        <w:jc w:val="both"/>
        <w:rPr>
          <w:rFonts w:ascii="Times New Roman" w:eastAsia="Times New Roman" w:hAnsi="Times New Roman" w:cs="Times New Roman"/>
          <w:sz w:val="24"/>
          <w:szCs w:val="24"/>
          <w:lang w:eastAsia="et-EE"/>
        </w:rPr>
      </w:pPr>
      <w:r w:rsidRPr="004D3176">
        <w:rPr>
          <w:rFonts w:ascii="Times New Roman" w:eastAsia="Times New Roman" w:hAnsi="Times New Roman" w:cs="Times New Roman"/>
          <w:sz w:val="24"/>
          <w:szCs w:val="24"/>
          <w:lang w:eastAsia="et-EE"/>
        </w:rPr>
        <w:t>„1) audiovisuaalmeedia t</w:t>
      </w:r>
      <w:commentRangeStart w:id="1"/>
      <w:r w:rsidRPr="004D3176">
        <w:rPr>
          <w:rFonts w:ascii="Times New Roman" w:eastAsia="Times New Roman" w:hAnsi="Times New Roman" w:cs="Times New Roman"/>
          <w:sz w:val="24"/>
          <w:szCs w:val="24"/>
          <w:lang w:eastAsia="et-EE"/>
        </w:rPr>
        <w:t>eenus</w:t>
      </w:r>
      <w:del w:id="2" w:author="Merike Koppel - JUSTDIGI" w:date="2025-09-18T15:22:00Z" w16du:dateUtc="2025-09-18T12:22:00Z">
        <w:r w:rsidRPr="00C40AE3" w:rsidDel="00865C93">
          <w:rPr>
            <w:rFonts w:ascii="Times New Roman" w:eastAsia="Times New Roman" w:hAnsi="Times New Roman" w:cs="Times New Roman"/>
            <w:strike/>
            <w:sz w:val="24"/>
            <w:szCs w:val="24"/>
            <w:lang w:eastAsia="et-EE"/>
          </w:rPr>
          <w:delText>t</w:delText>
        </w:r>
      </w:del>
      <w:r w:rsidRPr="004D3176">
        <w:rPr>
          <w:rFonts w:ascii="Times New Roman" w:eastAsia="Times New Roman" w:hAnsi="Times New Roman" w:cs="Times New Roman"/>
          <w:sz w:val="24"/>
          <w:szCs w:val="24"/>
          <w:lang w:eastAsia="et-EE"/>
        </w:rPr>
        <w:t xml:space="preserve">e </w:t>
      </w:r>
      <w:commentRangeEnd w:id="1"/>
      <w:r w:rsidR="00342BA5">
        <w:rPr>
          <w:rStyle w:val="Kommentaariviide"/>
          <w:rFonts w:ascii="Times New Roman" w:hAnsi="Times New Roman"/>
        </w:rPr>
        <w:commentReference w:id="1"/>
      </w:r>
      <w:r w:rsidRPr="004D3176">
        <w:rPr>
          <w:rFonts w:ascii="Times New Roman" w:eastAsia="Times New Roman" w:hAnsi="Times New Roman" w:cs="Times New Roman"/>
          <w:sz w:val="24"/>
          <w:szCs w:val="24"/>
          <w:lang w:eastAsia="et-EE"/>
        </w:rPr>
        <w:t xml:space="preserve">ja raadioteenuse osutamise korra, tegevuspõhimõtted </w:t>
      </w:r>
      <w:del w:id="3" w:author="Merike Koppel - JUSTDIGI" w:date="2025-09-22T12:08:00Z" w16du:dateUtc="2025-09-22T09:08:00Z">
        <w:r w:rsidRPr="004D3176" w:rsidDel="00AA4BF1">
          <w:rPr>
            <w:rFonts w:ascii="Times New Roman" w:eastAsia="Times New Roman" w:hAnsi="Times New Roman" w:cs="Times New Roman"/>
            <w:sz w:val="24"/>
            <w:szCs w:val="24"/>
            <w:lang w:eastAsia="et-EE"/>
          </w:rPr>
          <w:delText>ja</w:delText>
        </w:r>
      </w:del>
      <w:ins w:id="4" w:author="Merike Koppel - JUSTDIGI" w:date="2025-09-22T12:08:00Z" w16du:dateUtc="2025-09-22T09:08:00Z">
        <w:r w:rsidR="00AA4BF1">
          <w:rPr>
            <w:rFonts w:ascii="Times New Roman" w:eastAsia="Times New Roman" w:hAnsi="Times New Roman" w:cs="Times New Roman"/>
            <w:sz w:val="24"/>
            <w:szCs w:val="24"/>
            <w:lang w:eastAsia="et-EE"/>
          </w:rPr>
          <w:t>ning</w:t>
        </w:r>
      </w:ins>
      <w:r w:rsidRPr="004D3176">
        <w:rPr>
          <w:rFonts w:ascii="Times New Roman" w:eastAsia="Times New Roman" w:hAnsi="Times New Roman" w:cs="Times New Roman"/>
          <w:sz w:val="24"/>
          <w:szCs w:val="24"/>
          <w:lang w:eastAsia="et-EE"/>
        </w:rPr>
        <w:t xml:space="preserve"> nõuded </w:t>
      </w:r>
      <w:r w:rsidRPr="004D3176">
        <w:rPr>
          <w:rFonts w:ascii="Times New Roman" w:eastAsia="Times New Roman" w:hAnsi="Times New Roman" w:cs="Times New Roman"/>
          <w:color w:val="202020"/>
          <w:sz w:val="24"/>
          <w:szCs w:val="24"/>
          <w:lang w:eastAsia="et-EE"/>
        </w:rPr>
        <w:t>audiovisuaalmeedia teenus</w:t>
      </w:r>
      <w:del w:id="5" w:author="Merike Koppel - JUSTDIGI" w:date="2025-09-18T15:22:00Z" w16du:dateUtc="2025-09-18T12:22:00Z">
        <w:r w:rsidRPr="00C40AE3" w:rsidDel="002103A2">
          <w:rPr>
            <w:rFonts w:ascii="Times New Roman" w:eastAsia="Times New Roman" w:hAnsi="Times New Roman" w:cs="Times New Roman"/>
            <w:strike/>
            <w:color w:val="202020"/>
            <w:sz w:val="24"/>
            <w:szCs w:val="24"/>
            <w:lang w:eastAsia="et-EE"/>
          </w:rPr>
          <w:delText>t</w:delText>
        </w:r>
      </w:del>
      <w:r w:rsidRPr="004D3176">
        <w:rPr>
          <w:rFonts w:ascii="Times New Roman" w:eastAsia="Times New Roman" w:hAnsi="Times New Roman" w:cs="Times New Roman"/>
          <w:color w:val="202020"/>
          <w:sz w:val="24"/>
          <w:szCs w:val="24"/>
          <w:lang w:eastAsia="et-EE"/>
        </w:rPr>
        <w:t>e ja raadioteenuse</w:t>
      </w:r>
      <w:r w:rsidRPr="004D3176">
        <w:rPr>
          <w:rFonts w:ascii="Arial" w:eastAsia="Times New Roman" w:hAnsi="Arial" w:cs="Arial"/>
          <w:color w:val="202020"/>
          <w:sz w:val="24"/>
          <w:szCs w:val="24"/>
          <w:lang w:eastAsia="et-EE"/>
        </w:rPr>
        <w:t xml:space="preserve"> </w:t>
      </w:r>
      <w:r w:rsidRPr="004D3176">
        <w:rPr>
          <w:rFonts w:ascii="Times New Roman" w:eastAsia="Times New Roman" w:hAnsi="Times New Roman" w:cs="Times New Roman"/>
          <w:sz w:val="24"/>
          <w:szCs w:val="24"/>
          <w:lang w:eastAsia="et-EE"/>
        </w:rPr>
        <w:t>osutajatele;“;</w:t>
      </w:r>
    </w:p>
    <w:p w14:paraId="25976515" w14:textId="77777777" w:rsidR="00E60632" w:rsidRPr="004D3176" w:rsidRDefault="00E60632" w:rsidP="00E60632">
      <w:pPr>
        <w:pStyle w:val="Vahedeta"/>
        <w:jc w:val="both"/>
        <w:rPr>
          <w:rFonts w:ascii="Times New Roman" w:eastAsia="Times New Roman" w:hAnsi="Times New Roman" w:cs="Times New Roman"/>
          <w:sz w:val="24"/>
          <w:szCs w:val="24"/>
          <w:lang w:eastAsia="et-EE"/>
        </w:rPr>
      </w:pPr>
    </w:p>
    <w:p w14:paraId="3C0D9472" w14:textId="60AD092B" w:rsidR="00E60632" w:rsidRPr="00130B21" w:rsidRDefault="00E60632" w:rsidP="00E60632">
      <w:pPr>
        <w:pStyle w:val="Vahedeta"/>
        <w:jc w:val="both"/>
        <w:rPr>
          <w:rFonts w:ascii="Times New Roman" w:eastAsia="Times New Roman" w:hAnsi="Times New Roman" w:cs="Times New Roman"/>
          <w:sz w:val="24"/>
          <w:szCs w:val="24"/>
          <w:lang w:eastAsia="et-EE"/>
        </w:rPr>
      </w:pPr>
      <w:r w:rsidRPr="00130B21">
        <w:rPr>
          <w:rFonts w:ascii="Times New Roman" w:eastAsia="Times New Roman" w:hAnsi="Times New Roman" w:cs="Times New Roman"/>
          <w:b/>
          <w:bCs/>
          <w:sz w:val="24"/>
          <w:szCs w:val="24"/>
          <w:lang w:eastAsia="et-EE"/>
        </w:rPr>
        <w:t>2)</w:t>
      </w:r>
      <w:r w:rsidRPr="00130B21">
        <w:rPr>
          <w:rFonts w:ascii="Times New Roman" w:eastAsia="Times New Roman" w:hAnsi="Times New Roman" w:cs="Times New Roman"/>
          <w:sz w:val="24"/>
          <w:szCs w:val="24"/>
          <w:lang w:eastAsia="et-EE"/>
        </w:rPr>
        <w:t xml:space="preserve"> paragrahvi 1 punkt 1</w:t>
      </w:r>
      <w:r w:rsidRPr="00130B21">
        <w:rPr>
          <w:rFonts w:ascii="Times New Roman" w:eastAsia="Times New Roman" w:hAnsi="Times New Roman" w:cs="Times New Roman"/>
          <w:sz w:val="24"/>
          <w:szCs w:val="24"/>
          <w:vertAlign w:val="superscript"/>
          <w:lang w:eastAsia="et-EE"/>
        </w:rPr>
        <w:t>1</w:t>
      </w:r>
      <w:r w:rsidRPr="00130B21">
        <w:rPr>
          <w:rFonts w:ascii="Times New Roman" w:eastAsia="Times New Roman" w:hAnsi="Times New Roman" w:cs="Times New Roman"/>
          <w:sz w:val="24"/>
          <w:szCs w:val="24"/>
          <w:lang w:eastAsia="et-EE"/>
        </w:rPr>
        <w:t xml:space="preserve"> loetakse punktiks 1</w:t>
      </w:r>
      <w:r w:rsidRPr="00130B21">
        <w:rPr>
          <w:rFonts w:ascii="Times New Roman" w:eastAsia="Times New Roman" w:hAnsi="Times New Roman" w:cs="Times New Roman"/>
          <w:sz w:val="24"/>
          <w:szCs w:val="24"/>
          <w:vertAlign w:val="superscript"/>
          <w:lang w:eastAsia="et-EE"/>
        </w:rPr>
        <w:t>2</w:t>
      </w:r>
      <w:r w:rsidRPr="00130B21">
        <w:rPr>
          <w:rFonts w:ascii="Times New Roman" w:eastAsia="Times New Roman" w:hAnsi="Times New Roman" w:cs="Times New Roman"/>
          <w:sz w:val="24"/>
          <w:szCs w:val="24"/>
          <w:lang w:eastAsia="et-EE"/>
        </w:rPr>
        <w:t xml:space="preserve"> ja paragrahvi täiendatakse punktiga 1</w:t>
      </w:r>
      <w:r w:rsidRPr="00130B21">
        <w:rPr>
          <w:rFonts w:ascii="Times New Roman" w:eastAsia="Times New Roman" w:hAnsi="Times New Roman" w:cs="Times New Roman"/>
          <w:sz w:val="24"/>
          <w:szCs w:val="24"/>
          <w:vertAlign w:val="superscript"/>
          <w:lang w:eastAsia="et-EE"/>
        </w:rPr>
        <w:t>1</w:t>
      </w:r>
      <w:r w:rsidRPr="00130B21">
        <w:rPr>
          <w:rFonts w:ascii="Times New Roman" w:eastAsia="Times New Roman" w:hAnsi="Times New Roman" w:cs="Times New Roman"/>
          <w:sz w:val="24"/>
          <w:szCs w:val="24"/>
          <w:lang w:eastAsia="et-EE"/>
        </w:rPr>
        <w:t xml:space="preserve"> järgmises sõnastuses:</w:t>
      </w:r>
    </w:p>
    <w:p w14:paraId="7004ADA1" w14:textId="77777777" w:rsidR="00E60632" w:rsidRDefault="00E60632" w:rsidP="00E60632">
      <w:pPr>
        <w:pStyle w:val="Vahedeta"/>
        <w:jc w:val="both"/>
        <w:rPr>
          <w:rFonts w:ascii="Times New Roman" w:eastAsia="Times New Roman" w:hAnsi="Times New Roman" w:cs="Times New Roman"/>
          <w:sz w:val="24"/>
          <w:szCs w:val="24"/>
          <w:lang w:eastAsia="et-EE"/>
        </w:rPr>
      </w:pPr>
    </w:p>
    <w:p w14:paraId="7E85FFFB" w14:textId="181BC882" w:rsidR="00E60632" w:rsidRPr="00611A1A" w:rsidRDefault="00E60632" w:rsidP="00E60632">
      <w:pPr>
        <w:pStyle w:val="Vahedeta"/>
        <w:jc w:val="both"/>
        <w:rPr>
          <w:rFonts w:ascii="Times New Roman" w:eastAsia="Times New Roman" w:hAnsi="Times New Roman" w:cs="Times New Roman"/>
          <w:sz w:val="24"/>
          <w:szCs w:val="24"/>
          <w:lang w:eastAsia="et-EE"/>
        </w:rPr>
      </w:pPr>
      <w:r w:rsidRPr="1537862E">
        <w:rPr>
          <w:rFonts w:ascii="Times New Roman" w:eastAsia="Times New Roman" w:hAnsi="Times New Roman" w:cs="Times New Roman"/>
          <w:sz w:val="24"/>
          <w:szCs w:val="24"/>
          <w:lang w:eastAsia="et-EE"/>
        </w:rPr>
        <w:t>„1</w:t>
      </w:r>
      <w:r w:rsidRPr="1537862E">
        <w:rPr>
          <w:rFonts w:ascii="Times New Roman" w:eastAsia="Times New Roman" w:hAnsi="Times New Roman" w:cs="Times New Roman"/>
          <w:sz w:val="24"/>
          <w:szCs w:val="24"/>
          <w:vertAlign w:val="superscript"/>
          <w:lang w:eastAsia="et-EE"/>
        </w:rPr>
        <w:t>1</w:t>
      </w:r>
      <w:r w:rsidRPr="1537862E">
        <w:rPr>
          <w:rFonts w:ascii="Times New Roman" w:eastAsia="Times New Roman" w:hAnsi="Times New Roman" w:cs="Times New Roman"/>
          <w:sz w:val="24"/>
          <w:szCs w:val="24"/>
          <w:lang w:eastAsia="et-EE"/>
        </w:rPr>
        <w:t xml:space="preserve">) nõuded muudele Euroopa Parlamendi ja </w:t>
      </w:r>
      <w:r w:rsidRPr="00130B21">
        <w:rPr>
          <w:rFonts w:ascii="Times New Roman" w:eastAsia="Times New Roman" w:hAnsi="Times New Roman" w:cs="Times New Roman"/>
          <w:sz w:val="24"/>
          <w:szCs w:val="24"/>
          <w:lang w:eastAsia="et-EE"/>
        </w:rPr>
        <w:t>n</w:t>
      </w:r>
      <w:r w:rsidRPr="1537862E">
        <w:rPr>
          <w:rFonts w:ascii="Times New Roman" w:eastAsia="Times New Roman" w:hAnsi="Times New Roman" w:cs="Times New Roman"/>
          <w:sz w:val="24"/>
          <w:szCs w:val="24"/>
          <w:lang w:eastAsia="et-EE"/>
        </w:rPr>
        <w:t xml:space="preserve">õukogu </w:t>
      </w:r>
      <w:r w:rsidRPr="00611A1A">
        <w:rPr>
          <w:rFonts w:ascii="Times New Roman" w:eastAsia="Times New Roman" w:hAnsi="Times New Roman" w:cs="Times New Roman"/>
          <w:sz w:val="24"/>
          <w:szCs w:val="24"/>
          <w:lang w:eastAsia="et-EE"/>
        </w:rPr>
        <w:t>määruses (EL) nr 2024/1083, millega luuakse siseturul mee</w:t>
      </w:r>
      <w:commentRangeStart w:id="6"/>
      <w:r w:rsidRPr="00611A1A">
        <w:rPr>
          <w:rFonts w:ascii="Times New Roman" w:eastAsia="Times New Roman" w:hAnsi="Times New Roman" w:cs="Times New Roman"/>
          <w:sz w:val="24"/>
          <w:szCs w:val="24"/>
          <w:lang w:eastAsia="et-EE"/>
        </w:rPr>
        <w:t>diat</w:t>
      </w:r>
      <w:del w:id="7" w:author="Merike Koppel - JUSTDIGI" w:date="2025-09-18T15:22:00Z" w16du:dateUtc="2025-09-18T12:22:00Z">
        <w:r w:rsidRPr="00611A1A" w:rsidDel="002103A2">
          <w:rPr>
            <w:rFonts w:ascii="Times New Roman" w:eastAsia="Times New Roman" w:hAnsi="Times New Roman" w:cs="Times New Roman"/>
            <w:sz w:val="24"/>
            <w:szCs w:val="24"/>
            <w:lang w:eastAsia="et-EE"/>
          </w:rPr>
          <w:delText>urul</w:delText>
        </w:r>
      </w:del>
      <w:ins w:id="8" w:author="Merike Koppel - JUSTDIGI" w:date="2025-09-18T15:22:00Z" w16du:dateUtc="2025-09-18T12:22:00Z">
        <w:r w:rsidR="002103A2">
          <w:rPr>
            <w:rFonts w:ascii="Times New Roman" w:eastAsia="Times New Roman" w:hAnsi="Times New Roman" w:cs="Times New Roman"/>
            <w:sz w:val="24"/>
            <w:szCs w:val="24"/>
            <w:lang w:eastAsia="et-EE"/>
          </w:rPr>
          <w:t>eenuste</w:t>
        </w:r>
      </w:ins>
      <w:commentRangeEnd w:id="6"/>
      <w:ins w:id="9" w:author="Merike Koppel - JUSTDIGI" w:date="2025-09-23T12:07:00Z" w16du:dateUtc="2025-09-23T09:07:00Z">
        <w:r w:rsidR="007A17E0">
          <w:rPr>
            <w:rStyle w:val="Kommentaariviide"/>
            <w:rFonts w:ascii="Times New Roman" w:hAnsi="Times New Roman"/>
          </w:rPr>
          <w:commentReference w:id="6"/>
        </w:r>
      </w:ins>
      <w:r w:rsidRPr="00611A1A">
        <w:rPr>
          <w:rFonts w:ascii="Times New Roman" w:eastAsia="Times New Roman" w:hAnsi="Times New Roman" w:cs="Times New Roman"/>
          <w:sz w:val="24"/>
          <w:szCs w:val="24"/>
          <w:lang w:eastAsia="et-EE"/>
        </w:rPr>
        <w:t xml:space="preserve"> ühine raamistik ja muudetakse direktiivi 2010/13/EL</w:t>
      </w:r>
      <w:del w:id="10" w:author="Merike Koppel - JUSTDIGI" w:date="2025-09-23T11:04:00Z" w16du:dateUtc="2025-09-23T08:04:00Z">
        <w:r w:rsidRPr="00611A1A" w:rsidDel="00AB1F87">
          <w:rPr>
            <w:rFonts w:ascii="Times New Roman" w:eastAsia="Times New Roman" w:hAnsi="Times New Roman" w:cs="Times New Roman"/>
            <w:sz w:val="24"/>
            <w:szCs w:val="24"/>
            <w:lang w:eastAsia="et-EE"/>
          </w:rPr>
          <w:delText xml:space="preserve"> </w:delText>
        </w:r>
      </w:del>
      <w:ins w:id="11" w:author="Merike Koppel - JUSTDIGI" w:date="2025-09-23T11:04:00Z" w16du:dateUtc="2025-09-23T08:04:00Z">
        <w:r w:rsidR="007B2859">
          <w:rPr>
            <w:rFonts w:ascii="Times New Roman" w:eastAsia="Times New Roman" w:hAnsi="Times New Roman" w:cs="Times New Roman"/>
            <w:sz w:val="24"/>
            <w:szCs w:val="24"/>
            <w:lang w:eastAsia="et-EE"/>
          </w:rPr>
          <w:t xml:space="preserve"> </w:t>
        </w:r>
      </w:ins>
      <w:del w:id="12" w:author="Merike Koppel - JUSTDIGI" w:date="2025-09-23T11:09:00Z" w16du:dateUtc="2025-09-23T08:09:00Z">
        <w:r w:rsidRPr="00611A1A" w:rsidDel="00D466C1">
          <w:rPr>
            <w:rFonts w:ascii="Times New Roman" w:eastAsia="Times New Roman" w:hAnsi="Times New Roman" w:cs="Times New Roman"/>
            <w:sz w:val="24"/>
            <w:szCs w:val="24"/>
            <w:lang w:eastAsia="et-EE"/>
          </w:rPr>
          <w:delText xml:space="preserve"> </w:delText>
        </w:r>
      </w:del>
      <w:r w:rsidRPr="00611A1A">
        <w:rPr>
          <w:rFonts w:ascii="Times New Roman" w:eastAsia="Times New Roman" w:hAnsi="Times New Roman" w:cs="Times New Roman"/>
          <w:sz w:val="24"/>
          <w:szCs w:val="24"/>
          <w:lang w:eastAsia="et-EE"/>
        </w:rPr>
        <w:t>(Euroopa meediavabaduse määrus) (ELT L, 2024/1083, 17.04.2024), nimetatud meediateenuste osutajatele, kui need on käesolevas seaduses otseselt sätestatud;“;</w:t>
      </w:r>
    </w:p>
    <w:p w14:paraId="75BA422E" w14:textId="77777777" w:rsidR="00E60632" w:rsidRDefault="00E60632" w:rsidP="00E60632">
      <w:pPr>
        <w:pStyle w:val="Vahedeta"/>
        <w:jc w:val="both"/>
        <w:rPr>
          <w:rFonts w:ascii="Times New Roman" w:eastAsia="Times New Roman" w:hAnsi="Times New Roman" w:cs="Times New Roman"/>
          <w:sz w:val="24"/>
          <w:szCs w:val="24"/>
          <w:lang w:eastAsia="et-EE"/>
        </w:rPr>
      </w:pPr>
    </w:p>
    <w:p w14:paraId="0589E49D" w14:textId="77777777" w:rsidR="00E60632" w:rsidRPr="00EB74D4" w:rsidRDefault="00E60632" w:rsidP="00E60632">
      <w:pPr>
        <w:shd w:val="clear" w:color="auto" w:fill="FFFFFF"/>
        <w:outlineLvl w:val="1"/>
        <w:rPr>
          <w:rStyle w:val="Tugev"/>
          <w:rFonts w:cs="Times New Roman"/>
          <w:b w:val="0"/>
          <w:bCs w:val="0"/>
        </w:rPr>
      </w:pPr>
      <w:r w:rsidRPr="00611A1A">
        <w:rPr>
          <w:rStyle w:val="Tugev"/>
          <w:rFonts w:cs="Times New Roman"/>
        </w:rPr>
        <w:t xml:space="preserve">3) </w:t>
      </w:r>
      <w:r w:rsidRPr="004D3176">
        <w:rPr>
          <w:rFonts w:cs="Times New Roman"/>
        </w:rPr>
        <w:t xml:space="preserve">paragrahvi </w:t>
      </w:r>
      <w:r>
        <w:rPr>
          <w:rFonts w:cs="Times New Roman"/>
        </w:rPr>
        <w:t>2</w:t>
      </w:r>
      <w:r w:rsidRPr="004D3176">
        <w:rPr>
          <w:rFonts w:cs="Times New Roman"/>
        </w:rPr>
        <w:t xml:space="preserve"> </w:t>
      </w:r>
      <w:r>
        <w:rPr>
          <w:rFonts w:cs="Times New Roman"/>
        </w:rPr>
        <w:t>lõige 1</w:t>
      </w:r>
      <w:r w:rsidRPr="004D3176">
        <w:rPr>
          <w:rFonts w:cs="Times New Roman"/>
        </w:rPr>
        <w:t xml:space="preserve"> muudetakse ja sõnastatakse järgmiselt</w:t>
      </w:r>
      <w:r w:rsidRPr="002103A2">
        <w:rPr>
          <w:rStyle w:val="Tugev"/>
          <w:rFonts w:cs="Times New Roman"/>
          <w:b w:val="0"/>
          <w:bCs w:val="0"/>
          <w:rPrChange w:id="13" w:author="Merike Koppel - JUSTDIGI" w:date="2025-09-18T15:23:00Z" w16du:dateUtc="2025-09-18T12:23:00Z">
            <w:rPr>
              <w:rStyle w:val="Tugev"/>
              <w:rFonts w:cs="Times New Roman"/>
            </w:rPr>
          </w:rPrChange>
        </w:rPr>
        <w:t>:</w:t>
      </w:r>
    </w:p>
    <w:p w14:paraId="1613FEEE" w14:textId="77777777" w:rsidR="00E60632" w:rsidRDefault="00E60632" w:rsidP="00E60632">
      <w:pPr>
        <w:shd w:val="clear" w:color="auto" w:fill="FFFFFF"/>
        <w:outlineLvl w:val="1"/>
        <w:rPr>
          <w:rFonts w:cs="Times New Roman"/>
        </w:rPr>
      </w:pPr>
    </w:p>
    <w:p w14:paraId="28C83EA9" w14:textId="77777777" w:rsidR="00CB3112" w:rsidRPr="00CB3112" w:rsidRDefault="00CB3112" w:rsidP="00CB3112">
      <w:pPr>
        <w:pStyle w:val="Vahedeta"/>
        <w:jc w:val="both"/>
        <w:rPr>
          <w:rFonts w:ascii="Times New Roman" w:eastAsia="Times New Roman" w:hAnsi="Times New Roman" w:cs="Times New Roman"/>
          <w:sz w:val="24"/>
          <w:szCs w:val="24"/>
          <w:lang w:eastAsia="et-EE"/>
        </w:rPr>
      </w:pPr>
      <w:r w:rsidRPr="00CB3112">
        <w:rPr>
          <w:rFonts w:ascii="Times New Roman" w:eastAsia="Times New Roman" w:hAnsi="Times New Roman" w:cs="Times New Roman"/>
          <w:sz w:val="24"/>
          <w:szCs w:val="24"/>
          <w:lang w:eastAsia="et-EE"/>
        </w:rPr>
        <w:t>„(1) Käesolevat seadust kohaldatakse audiovisuaalmeedia teenuse ja raadioteenuse osutajale, kui:</w:t>
      </w:r>
    </w:p>
    <w:p w14:paraId="25189A5C" w14:textId="35079161" w:rsidR="00CB3112" w:rsidRPr="00CB3112" w:rsidRDefault="00CB3112" w:rsidP="00CB3112">
      <w:pPr>
        <w:pStyle w:val="Vahedeta"/>
        <w:jc w:val="both"/>
        <w:rPr>
          <w:rFonts w:ascii="Times New Roman" w:eastAsia="Times New Roman" w:hAnsi="Times New Roman" w:cs="Times New Roman"/>
          <w:sz w:val="24"/>
          <w:szCs w:val="24"/>
          <w:lang w:eastAsia="et-EE"/>
        </w:rPr>
      </w:pPr>
      <w:r w:rsidRPr="00CB3112">
        <w:rPr>
          <w:rFonts w:ascii="Times New Roman" w:eastAsia="Times New Roman" w:hAnsi="Times New Roman" w:cs="Times New Roman"/>
          <w:sz w:val="24"/>
          <w:szCs w:val="24"/>
          <w:lang w:eastAsia="et-EE"/>
        </w:rPr>
        <w:t xml:space="preserve">1) audiovisuaalmeedia teenuse ja raadioteenuse osutaja juhtorgan asuvad Eestis </w:t>
      </w:r>
      <w:commentRangeStart w:id="14"/>
      <w:del w:id="15" w:author="Merike Koppel - JUSTDIGI" w:date="2025-09-22T10:46:00Z" w16du:dateUtc="2025-09-22T07:46:00Z">
        <w:r w:rsidRPr="00CB3112" w:rsidDel="001217C1">
          <w:rPr>
            <w:rFonts w:ascii="Times New Roman" w:eastAsia="Times New Roman" w:hAnsi="Times New Roman" w:cs="Times New Roman"/>
            <w:sz w:val="24"/>
            <w:szCs w:val="24"/>
            <w:lang w:eastAsia="et-EE"/>
          </w:rPr>
          <w:delText>ja</w:delText>
        </w:r>
      </w:del>
      <w:ins w:id="16" w:author="Merike Koppel - JUSTDIGI" w:date="2025-09-22T10:46:00Z" w16du:dateUtc="2025-09-22T07:46:00Z">
        <w:r w:rsidR="001217C1">
          <w:rPr>
            <w:rFonts w:ascii="Times New Roman" w:eastAsia="Times New Roman" w:hAnsi="Times New Roman" w:cs="Times New Roman"/>
            <w:sz w:val="24"/>
            <w:szCs w:val="24"/>
            <w:lang w:eastAsia="et-EE"/>
          </w:rPr>
          <w:t>ning</w:t>
        </w:r>
      </w:ins>
      <w:commentRangeEnd w:id="14"/>
      <w:ins w:id="17" w:author="Merike Koppel - JUSTDIGI" w:date="2025-09-23T12:09:00Z" w16du:dateUtc="2025-09-23T09:09:00Z">
        <w:r w:rsidR="00A84D49">
          <w:rPr>
            <w:rStyle w:val="Kommentaariviide"/>
            <w:rFonts w:ascii="Times New Roman" w:hAnsi="Times New Roman"/>
          </w:rPr>
          <w:commentReference w:id="14"/>
        </w:r>
      </w:ins>
      <w:r w:rsidRPr="00CB3112">
        <w:rPr>
          <w:rFonts w:ascii="Times New Roman" w:eastAsia="Times New Roman" w:hAnsi="Times New Roman" w:cs="Times New Roman"/>
          <w:sz w:val="24"/>
          <w:szCs w:val="24"/>
          <w:lang w:eastAsia="et-EE"/>
        </w:rPr>
        <w:t xml:space="preserve"> toimetusotsused audiovisuaalmeedia teenuse ja raadioteenuse kohta tehakse Eestis;</w:t>
      </w:r>
    </w:p>
    <w:p w14:paraId="3BE68168" w14:textId="162B2CE9" w:rsidR="00CB3112" w:rsidRPr="00CB3112" w:rsidRDefault="00CB3112" w:rsidP="00CB3112">
      <w:pPr>
        <w:pStyle w:val="Vahedeta"/>
        <w:jc w:val="both"/>
        <w:rPr>
          <w:rFonts w:ascii="Times New Roman" w:eastAsia="Times New Roman" w:hAnsi="Times New Roman" w:cs="Times New Roman"/>
          <w:sz w:val="24"/>
          <w:szCs w:val="24"/>
          <w:lang w:eastAsia="et-EE"/>
        </w:rPr>
      </w:pPr>
      <w:r w:rsidRPr="00CB3112">
        <w:rPr>
          <w:rFonts w:ascii="Times New Roman" w:eastAsia="Times New Roman" w:hAnsi="Times New Roman" w:cs="Times New Roman"/>
          <w:sz w:val="24"/>
          <w:szCs w:val="24"/>
          <w:lang w:eastAsia="et-EE"/>
        </w:rPr>
        <w:t xml:space="preserve">2) oluline osa audiovisuaalmeedia teenuse ja raadioteenuse osutamises osalevatest saadetega seotud töötajatest </w:t>
      </w:r>
      <w:del w:id="18" w:author="Merike Koppel - JUSTDIGI" w:date="2025-09-22T10:46:00Z" w16du:dateUtc="2025-09-22T07:46:00Z">
        <w:r w:rsidRPr="00CB3112" w:rsidDel="001217C1">
          <w:rPr>
            <w:rFonts w:ascii="Times New Roman" w:eastAsia="Times New Roman" w:hAnsi="Times New Roman" w:cs="Times New Roman"/>
            <w:sz w:val="24"/>
            <w:szCs w:val="24"/>
            <w:lang w:eastAsia="et-EE"/>
          </w:rPr>
          <w:delText>ja</w:delText>
        </w:r>
      </w:del>
      <w:ins w:id="19" w:author="Merike Koppel - JUSTDIGI" w:date="2025-09-22T10:46:00Z" w16du:dateUtc="2025-09-22T07:46:00Z">
        <w:r w:rsidR="001217C1">
          <w:rPr>
            <w:rFonts w:ascii="Times New Roman" w:eastAsia="Times New Roman" w:hAnsi="Times New Roman" w:cs="Times New Roman"/>
            <w:sz w:val="24"/>
            <w:szCs w:val="24"/>
            <w:lang w:eastAsia="et-EE"/>
          </w:rPr>
          <w:t>ning</w:t>
        </w:r>
      </w:ins>
      <w:r w:rsidRPr="00CB3112">
        <w:rPr>
          <w:rFonts w:ascii="Times New Roman" w:eastAsia="Times New Roman" w:hAnsi="Times New Roman" w:cs="Times New Roman"/>
          <w:sz w:val="24"/>
          <w:szCs w:val="24"/>
          <w:lang w:eastAsia="et-EE"/>
        </w:rPr>
        <w:t xml:space="preserve"> audiovisuaalmeedia teenuse ja raadioteenuse osutaja juhtorgan asuvad Eestis, kuid toimetusotsused audiovisuaalmeedia teenuse ja raadioteenuse kohta tehakse muus Euroopa Liidu liikmesriigis või piiriülese televisiooni Euroopa konventsiooniga ühinenud riigis (edaspidi koos </w:t>
      </w:r>
      <w:r w:rsidRPr="009C7DE5">
        <w:rPr>
          <w:rFonts w:ascii="Times New Roman" w:eastAsia="Times New Roman" w:hAnsi="Times New Roman" w:cs="Times New Roman"/>
          <w:i/>
          <w:iCs/>
          <w:sz w:val="24"/>
          <w:szCs w:val="24"/>
          <w:lang w:eastAsia="et-EE"/>
          <w:rPrChange w:id="20" w:author="Merike Koppel - JUSTDIGI" w:date="2025-09-18T15:25:00Z" w16du:dateUtc="2025-09-18T12:25:00Z">
            <w:rPr>
              <w:rFonts w:ascii="Times New Roman" w:eastAsia="Times New Roman" w:hAnsi="Times New Roman" w:cs="Times New Roman"/>
              <w:sz w:val="24"/>
              <w:szCs w:val="24"/>
              <w:lang w:eastAsia="et-EE"/>
            </w:rPr>
          </w:rPrChange>
        </w:rPr>
        <w:t>liikmesriik</w:t>
      </w:r>
      <w:r w:rsidRPr="000529BB">
        <w:rPr>
          <w:rFonts w:ascii="Times New Roman" w:eastAsia="Times New Roman" w:hAnsi="Times New Roman" w:cs="Times New Roman"/>
          <w:i/>
          <w:iCs/>
          <w:sz w:val="24"/>
          <w:szCs w:val="24"/>
          <w:lang w:eastAsia="et-EE"/>
          <w:rPrChange w:id="21" w:author="Merike Koppel - JUSTDIGI" w:date="2025-09-23T08:31:00Z" w16du:dateUtc="2025-09-23T05:31:00Z">
            <w:rPr>
              <w:rFonts w:ascii="Times New Roman" w:eastAsia="Times New Roman" w:hAnsi="Times New Roman" w:cs="Times New Roman"/>
              <w:sz w:val="24"/>
              <w:szCs w:val="24"/>
              <w:lang w:eastAsia="et-EE"/>
            </w:rPr>
          </w:rPrChange>
        </w:rPr>
        <w:t xml:space="preserve"> </w:t>
      </w:r>
      <w:commentRangeStart w:id="22"/>
      <w:r w:rsidRPr="000529BB">
        <w:rPr>
          <w:rFonts w:ascii="Times New Roman" w:eastAsia="Times New Roman" w:hAnsi="Times New Roman" w:cs="Times New Roman"/>
          <w:i/>
          <w:iCs/>
          <w:sz w:val="24"/>
          <w:szCs w:val="24"/>
          <w:lang w:eastAsia="et-EE"/>
          <w:rPrChange w:id="23" w:author="Merike Koppel - JUSTDIGI" w:date="2025-09-23T08:31:00Z" w16du:dateUtc="2025-09-23T05:31:00Z">
            <w:rPr>
              <w:rFonts w:ascii="Times New Roman" w:eastAsia="Times New Roman" w:hAnsi="Times New Roman" w:cs="Times New Roman"/>
              <w:sz w:val="24"/>
              <w:szCs w:val="24"/>
              <w:lang w:eastAsia="et-EE"/>
            </w:rPr>
          </w:rPrChange>
        </w:rPr>
        <w:t>või</w:t>
      </w:r>
      <w:commentRangeEnd w:id="22"/>
      <w:r w:rsidR="000529BB">
        <w:rPr>
          <w:rStyle w:val="Kommentaariviide"/>
          <w:rFonts w:ascii="Times New Roman" w:hAnsi="Times New Roman"/>
        </w:rPr>
        <w:commentReference w:id="22"/>
      </w:r>
      <w:r w:rsidRPr="000529BB">
        <w:rPr>
          <w:rFonts w:ascii="Times New Roman" w:eastAsia="Times New Roman" w:hAnsi="Times New Roman" w:cs="Times New Roman"/>
          <w:i/>
          <w:iCs/>
          <w:sz w:val="24"/>
          <w:szCs w:val="24"/>
          <w:lang w:eastAsia="et-EE"/>
          <w:rPrChange w:id="24" w:author="Merike Koppel - JUSTDIGI" w:date="2025-09-23T08:31:00Z" w16du:dateUtc="2025-09-23T05:31:00Z">
            <w:rPr>
              <w:rFonts w:ascii="Times New Roman" w:eastAsia="Times New Roman" w:hAnsi="Times New Roman" w:cs="Times New Roman"/>
              <w:sz w:val="24"/>
              <w:szCs w:val="24"/>
              <w:lang w:eastAsia="et-EE"/>
            </w:rPr>
          </w:rPrChange>
        </w:rPr>
        <w:t xml:space="preserve"> </w:t>
      </w:r>
      <w:r w:rsidRPr="009C7DE5">
        <w:rPr>
          <w:rFonts w:ascii="Times New Roman" w:eastAsia="Times New Roman" w:hAnsi="Times New Roman" w:cs="Times New Roman"/>
          <w:i/>
          <w:iCs/>
          <w:sz w:val="24"/>
          <w:szCs w:val="24"/>
          <w:lang w:eastAsia="et-EE"/>
          <w:rPrChange w:id="25" w:author="Merike Koppel - JUSTDIGI" w:date="2025-09-18T15:25:00Z" w16du:dateUtc="2025-09-18T12:25:00Z">
            <w:rPr>
              <w:rFonts w:ascii="Times New Roman" w:eastAsia="Times New Roman" w:hAnsi="Times New Roman" w:cs="Times New Roman"/>
              <w:sz w:val="24"/>
              <w:szCs w:val="24"/>
              <w:lang w:eastAsia="et-EE"/>
            </w:rPr>
          </w:rPrChange>
        </w:rPr>
        <w:t>konventsiooniga ühinenud riik</w:t>
      </w:r>
      <w:r w:rsidRPr="00CB3112">
        <w:rPr>
          <w:rFonts w:ascii="Times New Roman" w:eastAsia="Times New Roman" w:hAnsi="Times New Roman" w:cs="Times New Roman"/>
          <w:sz w:val="24"/>
          <w:szCs w:val="24"/>
          <w:lang w:eastAsia="et-EE"/>
        </w:rPr>
        <w:t xml:space="preserve">); </w:t>
      </w:r>
    </w:p>
    <w:p w14:paraId="14FF3F49" w14:textId="1945D438" w:rsidR="00CB3112" w:rsidRPr="00CB3112" w:rsidRDefault="00CB3112" w:rsidP="00CB3112">
      <w:pPr>
        <w:pStyle w:val="Vahedeta"/>
        <w:jc w:val="both"/>
        <w:rPr>
          <w:rFonts w:ascii="Times New Roman" w:eastAsia="Times New Roman" w:hAnsi="Times New Roman" w:cs="Times New Roman"/>
          <w:sz w:val="24"/>
          <w:szCs w:val="24"/>
          <w:lang w:eastAsia="et-EE"/>
        </w:rPr>
      </w:pPr>
      <w:r w:rsidRPr="00CB3112">
        <w:rPr>
          <w:rFonts w:ascii="Times New Roman" w:eastAsia="Times New Roman" w:hAnsi="Times New Roman" w:cs="Times New Roman"/>
          <w:sz w:val="24"/>
          <w:szCs w:val="24"/>
          <w:lang w:eastAsia="et-EE"/>
        </w:rPr>
        <w:t xml:space="preserve">3) oluline osa audiovisuaalmeedia teenuse ja raadioteenuse osutamises osalevatest saadetega seotud töötajatest asub Eestis </w:t>
      </w:r>
      <w:del w:id="26" w:author="Merike Koppel - JUSTDIGI" w:date="2025-09-22T10:46:00Z" w16du:dateUtc="2025-09-22T07:46:00Z">
        <w:r w:rsidRPr="00CB3112" w:rsidDel="001217C1">
          <w:rPr>
            <w:rFonts w:ascii="Times New Roman" w:eastAsia="Times New Roman" w:hAnsi="Times New Roman" w:cs="Times New Roman"/>
            <w:sz w:val="24"/>
            <w:szCs w:val="24"/>
            <w:lang w:eastAsia="et-EE"/>
          </w:rPr>
          <w:delText>ja</w:delText>
        </w:r>
      </w:del>
      <w:ins w:id="27" w:author="Merike Koppel - JUSTDIGI" w:date="2025-09-22T10:46:00Z" w16du:dateUtc="2025-09-22T07:46:00Z">
        <w:r w:rsidR="001217C1">
          <w:rPr>
            <w:rFonts w:ascii="Times New Roman" w:eastAsia="Times New Roman" w:hAnsi="Times New Roman" w:cs="Times New Roman"/>
            <w:sz w:val="24"/>
            <w:szCs w:val="24"/>
            <w:lang w:eastAsia="et-EE"/>
          </w:rPr>
          <w:t>ning</w:t>
        </w:r>
      </w:ins>
      <w:r w:rsidRPr="00CB3112">
        <w:rPr>
          <w:rFonts w:ascii="Times New Roman" w:eastAsia="Times New Roman" w:hAnsi="Times New Roman" w:cs="Times New Roman"/>
          <w:sz w:val="24"/>
          <w:szCs w:val="24"/>
          <w:lang w:eastAsia="et-EE"/>
        </w:rPr>
        <w:t xml:space="preserve"> toimetusotsused audiovisuaalmeedia teenuse ja raadioteenuse kohta tehakse Eestis, kuid audiovisuaalmeedia teenuse ja raadioteenuse osutaja juhtorgan asuvad muus liikmesriigis või konventsiooniga ühinenud riigis;  </w:t>
      </w:r>
    </w:p>
    <w:p w14:paraId="1F2B9875" w14:textId="77777777" w:rsidR="00CB3112" w:rsidRPr="00CB3112" w:rsidRDefault="00CB3112" w:rsidP="00CB3112">
      <w:pPr>
        <w:pStyle w:val="Vahedeta"/>
        <w:jc w:val="both"/>
        <w:rPr>
          <w:rFonts w:ascii="Times New Roman" w:eastAsia="Times New Roman" w:hAnsi="Times New Roman" w:cs="Times New Roman"/>
          <w:sz w:val="24"/>
          <w:szCs w:val="24"/>
          <w:lang w:eastAsia="et-EE"/>
        </w:rPr>
      </w:pPr>
      <w:r w:rsidRPr="00CB3112">
        <w:rPr>
          <w:rFonts w:ascii="Times New Roman" w:eastAsia="Times New Roman" w:hAnsi="Times New Roman" w:cs="Times New Roman"/>
          <w:sz w:val="24"/>
          <w:szCs w:val="24"/>
          <w:lang w:eastAsia="et-EE"/>
        </w:rPr>
        <w:t xml:space="preserve">4) audiovisuaalmeedia teenuse ja raadioteenuse osutaja juhtorgan asuvad Eestis, kuid oluline osa audiovisuaalmeedia teenuse ja raadioteenuse osutamises osalevatest saadetega seotud töötajatest töötab mitmes liikmesriigis või konventsiooniga ühinenud riigis;  </w:t>
      </w:r>
    </w:p>
    <w:p w14:paraId="6684782C" w14:textId="2C266714" w:rsidR="00CB3112" w:rsidRPr="00CB3112" w:rsidRDefault="00CB3112" w:rsidP="00CB3112">
      <w:pPr>
        <w:pStyle w:val="Vahedeta"/>
        <w:jc w:val="both"/>
        <w:rPr>
          <w:rFonts w:ascii="Times New Roman" w:eastAsia="Times New Roman" w:hAnsi="Times New Roman" w:cs="Times New Roman"/>
          <w:sz w:val="24"/>
          <w:szCs w:val="24"/>
          <w:lang w:eastAsia="et-EE"/>
        </w:rPr>
      </w:pPr>
      <w:r w:rsidRPr="00CB3112">
        <w:rPr>
          <w:rFonts w:ascii="Times New Roman" w:eastAsia="Times New Roman" w:hAnsi="Times New Roman" w:cs="Times New Roman"/>
          <w:sz w:val="24"/>
          <w:szCs w:val="24"/>
          <w:lang w:eastAsia="et-EE"/>
        </w:rPr>
        <w:t xml:space="preserve">5) oluline osa audiovisuaalmeedia teenuse ja raadioteenuse osutamises osalevatest saadetega seotud töötajatest ei tööta liikmesriigis või konventsiooniga ühinenud riigis, kuid audiovisuaalmeedia </w:t>
      </w:r>
      <w:r w:rsidRPr="003E6A0B">
        <w:rPr>
          <w:rFonts w:ascii="Times New Roman" w:eastAsia="Times New Roman" w:hAnsi="Times New Roman" w:cs="Times New Roman"/>
          <w:sz w:val="24"/>
          <w:szCs w:val="24"/>
          <w:lang w:eastAsia="et-EE"/>
        </w:rPr>
        <w:t xml:space="preserve">teenuse </w:t>
      </w:r>
      <w:del w:id="28" w:author="Merike Koppel - JUSTDIGI" w:date="2025-09-23T11:58:00Z" w16du:dateUtc="2025-09-23T08:58:00Z">
        <w:r w:rsidRPr="003E6A0B" w:rsidDel="00A04B73">
          <w:rPr>
            <w:rFonts w:ascii="Times New Roman" w:eastAsia="Times New Roman" w:hAnsi="Times New Roman" w:cs="Times New Roman"/>
            <w:sz w:val="24"/>
            <w:szCs w:val="24"/>
            <w:lang w:eastAsia="et-EE"/>
          </w:rPr>
          <w:delText>j</w:delText>
        </w:r>
        <w:commentRangeStart w:id="29"/>
        <w:r w:rsidRPr="003E6A0B" w:rsidDel="00A04B73">
          <w:rPr>
            <w:rFonts w:ascii="Times New Roman" w:eastAsia="Times New Roman" w:hAnsi="Times New Roman" w:cs="Times New Roman"/>
            <w:sz w:val="24"/>
            <w:szCs w:val="24"/>
            <w:lang w:eastAsia="et-EE"/>
          </w:rPr>
          <w:delText>a</w:delText>
        </w:r>
      </w:del>
      <w:ins w:id="30" w:author="Merike Koppel - JUSTDIGI" w:date="2025-09-23T11:58:00Z" w16du:dateUtc="2025-09-23T08:58:00Z">
        <w:r w:rsidR="00A04B73">
          <w:rPr>
            <w:rFonts w:ascii="Times New Roman" w:eastAsia="Times New Roman" w:hAnsi="Times New Roman" w:cs="Times New Roman"/>
            <w:sz w:val="24"/>
            <w:szCs w:val="24"/>
            <w:lang w:eastAsia="et-EE"/>
          </w:rPr>
          <w:t>või</w:t>
        </w:r>
      </w:ins>
      <w:commentRangeEnd w:id="29"/>
      <w:ins w:id="31" w:author="Merike Koppel - JUSTDIGI" w:date="2025-09-23T11:59:00Z" w16du:dateUtc="2025-09-23T08:59:00Z">
        <w:r w:rsidR="00B51F2B">
          <w:rPr>
            <w:rStyle w:val="Kommentaariviide"/>
            <w:rFonts w:ascii="Times New Roman" w:hAnsi="Times New Roman"/>
          </w:rPr>
          <w:commentReference w:id="29"/>
        </w:r>
      </w:ins>
      <w:r w:rsidRPr="007155A0">
        <w:rPr>
          <w:rFonts w:ascii="Times New Roman" w:eastAsia="Times New Roman" w:hAnsi="Times New Roman" w:cs="Times New Roman"/>
          <w:sz w:val="24"/>
          <w:szCs w:val="24"/>
          <w:lang w:eastAsia="et-EE"/>
        </w:rPr>
        <w:t xml:space="preserve"> raadioteenuse</w:t>
      </w:r>
      <w:r w:rsidRPr="00CB3112">
        <w:rPr>
          <w:rFonts w:ascii="Times New Roman" w:eastAsia="Times New Roman" w:hAnsi="Times New Roman" w:cs="Times New Roman"/>
          <w:sz w:val="24"/>
          <w:szCs w:val="24"/>
          <w:lang w:eastAsia="et-EE"/>
        </w:rPr>
        <w:t xml:space="preserve"> osutaja on alustanud oma tegevust kõigepealt Eestis Eesti seaduste kohaselt </w:t>
      </w:r>
      <w:ins w:id="32" w:author="Merike Koppel - JUSTDIGI" w:date="2025-09-22T10:48:00Z" w16du:dateUtc="2025-09-22T07:48:00Z">
        <w:r w:rsidR="00083F28">
          <w:rPr>
            <w:rFonts w:ascii="Times New Roman" w:eastAsia="Times New Roman" w:hAnsi="Times New Roman" w:cs="Times New Roman"/>
            <w:sz w:val="24"/>
            <w:szCs w:val="24"/>
            <w:lang w:eastAsia="et-EE"/>
          </w:rPr>
          <w:t>n</w:t>
        </w:r>
      </w:ins>
      <w:ins w:id="33" w:author="Merike Koppel - JUSTDIGI" w:date="2025-09-22T10:49:00Z" w16du:dateUtc="2025-09-22T07:49:00Z">
        <w:r w:rsidR="00083F28">
          <w:rPr>
            <w:rFonts w:ascii="Times New Roman" w:eastAsia="Times New Roman" w:hAnsi="Times New Roman" w:cs="Times New Roman"/>
            <w:sz w:val="24"/>
            <w:szCs w:val="24"/>
            <w:lang w:eastAsia="et-EE"/>
          </w:rPr>
          <w:t>ing</w:t>
        </w:r>
      </w:ins>
      <w:del w:id="34" w:author="Merike Koppel - JUSTDIGI" w:date="2025-09-22T10:48:00Z" w16du:dateUtc="2025-09-22T07:48:00Z">
        <w:r w:rsidRPr="00CB3112" w:rsidDel="00083F28">
          <w:rPr>
            <w:rFonts w:ascii="Times New Roman" w:eastAsia="Times New Roman" w:hAnsi="Times New Roman" w:cs="Times New Roman"/>
            <w:sz w:val="24"/>
            <w:szCs w:val="24"/>
            <w:lang w:eastAsia="et-EE"/>
          </w:rPr>
          <w:delText>ja</w:delText>
        </w:r>
      </w:del>
      <w:r w:rsidRPr="00CB3112">
        <w:rPr>
          <w:rFonts w:ascii="Times New Roman" w:eastAsia="Times New Roman" w:hAnsi="Times New Roman" w:cs="Times New Roman"/>
          <w:sz w:val="24"/>
          <w:szCs w:val="24"/>
          <w:lang w:eastAsia="et-EE"/>
        </w:rPr>
        <w:t xml:space="preserve"> oluline osa tema majandustegevusest toimub püsivalt ja tegelikult Eestis või on oluliselt Eestiga seotud; </w:t>
      </w:r>
    </w:p>
    <w:p w14:paraId="5F3A2147" w14:textId="03032E9E" w:rsidR="00CB3112" w:rsidRPr="00CB3112" w:rsidRDefault="00CB3112" w:rsidP="00CB3112">
      <w:pPr>
        <w:pStyle w:val="Vahedeta"/>
        <w:jc w:val="both"/>
        <w:rPr>
          <w:rFonts w:ascii="Times New Roman" w:eastAsia="Times New Roman" w:hAnsi="Times New Roman" w:cs="Times New Roman"/>
          <w:sz w:val="24"/>
          <w:szCs w:val="24"/>
          <w:lang w:eastAsia="et-EE"/>
        </w:rPr>
      </w:pPr>
      <w:r w:rsidRPr="00CB3112">
        <w:rPr>
          <w:rFonts w:ascii="Times New Roman" w:eastAsia="Times New Roman" w:hAnsi="Times New Roman" w:cs="Times New Roman"/>
          <w:sz w:val="24"/>
          <w:szCs w:val="24"/>
          <w:lang w:eastAsia="et-EE"/>
        </w:rPr>
        <w:t>6) audiovisuaalmeedia teenuse ja raadioteenuse juhtorgan asuvad Eestis, aga toimetusotsused audiovisuaalmeedia teenuse ja raadioteenuse kohta tehakse kolmandas riigis või vastupidi, kuid oluline osa audiovisuaalmeedia teenuse ja raadioteenuse osutamises osalevatest saadetega seotud töötajatest töötab Eestis.“;</w:t>
      </w:r>
    </w:p>
    <w:p w14:paraId="65F222DC" w14:textId="77777777" w:rsidR="00CB3112" w:rsidRDefault="00CB3112" w:rsidP="00CB3112">
      <w:pPr>
        <w:pStyle w:val="Vahedeta"/>
        <w:jc w:val="both"/>
        <w:rPr>
          <w:rFonts w:ascii="Times New Roman" w:eastAsia="Times New Roman" w:hAnsi="Times New Roman" w:cs="Times New Roman"/>
          <w:b/>
          <w:bCs/>
          <w:sz w:val="24"/>
          <w:szCs w:val="24"/>
          <w:lang w:eastAsia="et-EE"/>
        </w:rPr>
      </w:pPr>
    </w:p>
    <w:p w14:paraId="68D20FC1" w14:textId="2F41F3D4" w:rsidR="00E60632" w:rsidRPr="004D3176" w:rsidRDefault="00E60632" w:rsidP="00E60632">
      <w:pPr>
        <w:pStyle w:val="Vahedeta"/>
        <w:jc w:val="both"/>
        <w:rPr>
          <w:rFonts w:ascii="Times New Roman" w:eastAsia="Times New Roman" w:hAnsi="Times New Roman" w:cs="Times New Roman"/>
          <w:sz w:val="24"/>
          <w:szCs w:val="24"/>
          <w:lang w:eastAsia="et-EE"/>
        </w:rPr>
      </w:pPr>
      <w:commentRangeStart w:id="35"/>
      <w:r w:rsidRPr="004D3176">
        <w:rPr>
          <w:rFonts w:ascii="Times New Roman" w:eastAsia="Times New Roman" w:hAnsi="Times New Roman" w:cs="Times New Roman"/>
          <w:b/>
          <w:bCs/>
          <w:sz w:val="24"/>
          <w:szCs w:val="24"/>
          <w:lang w:eastAsia="et-EE"/>
        </w:rPr>
        <w:lastRenderedPageBreak/>
        <w:t>4)</w:t>
      </w:r>
      <w:r w:rsidRPr="004D3176">
        <w:rPr>
          <w:rFonts w:ascii="Times New Roman" w:eastAsia="Times New Roman" w:hAnsi="Times New Roman" w:cs="Times New Roman"/>
          <w:sz w:val="24"/>
          <w:szCs w:val="24"/>
          <w:lang w:eastAsia="et-EE"/>
        </w:rPr>
        <w:t xml:space="preserve"> paragrahvi </w:t>
      </w:r>
      <w:r w:rsidRPr="000A4B3C">
        <w:rPr>
          <w:rFonts w:ascii="Times New Roman" w:eastAsia="Times New Roman" w:hAnsi="Times New Roman" w:cs="Times New Roman"/>
          <w:sz w:val="24"/>
          <w:szCs w:val="24"/>
          <w:lang w:eastAsia="et-EE"/>
        </w:rPr>
        <w:t xml:space="preserve">2 </w:t>
      </w:r>
      <w:r w:rsidRPr="00515E1A">
        <w:rPr>
          <w:rFonts w:ascii="Times New Roman" w:eastAsia="Times New Roman" w:hAnsi="Times New Roman" w:cs="Times New Roman"/>
          <w:sz w:val="24"/>
          <w:szCs w:val="24"/>
          <w:lang w:eastAsia="et-EE"/>
        </w:rPr>
        <w:t xml:space="preserve">lõigetes </w:t>
      </w:r>
      <w:commentRangeStart w:id="36"/>
      <w:r w:rsidRPr="00515E1A">
        <w:rPr>
          <w:rFonts w:ascii="Times New Roman" w:eastAsia="Times New Roman" w:hAnsi="Times New Roman" w:cs="Times New Roman"/>
          <w:sz w:val="24"/>
          <w:szCs w:val="24"/>
          <w:lang w:eastAsia="et-EE"/>
        </w:rPr>
        <w:t xml:space="preserve">2–3 </w:t>
      </w:r>
      <w:commentRangeEnd w:id="36"/>
      <w:r w:rsidR="00474B59">
        <w:rPr>
          <w:rStyle w:val="Kommentaariviide"/>
          <w:rFonts w:ascii="Times New Roman" w:hAnsi="Times New Roman"/>
        </w:rPr>
        <w:commentReference w:id="36"/>
      </w:r>
      <w:r w:rsidRPr="00515E1A">
        <w:rPr>
          <w:rFonts w:ascii="Times New Roman" w:eastAsia="Times New Roman" w:hAnsi="Times New Roman" w:cs="Times New Roman"/>
          <w:sz w:val="24"/>
          <w:szCs w:val="24"/>
          <w:lang w:eastAsia="et-EE"/>
        </w:rPr>
        <w:t xml:space="preserve">ja </w:t>
      </w:r>
      <w:commentRangeStart w:id="37"/>
      <w:r w:rsidRPr="00515E1A">
        <w:rPr>
          <w:rFonts w:ascii="Times New Roman" w:eastAsia="Times New Roman" w:hAnsi="Times New Roman" w:cs="Times New Roman"/>
          <w:sz w:val="24"/>
          <w:szCs w:val="24"/>
          <w:lang w:eastAsia="et-EE"/>
        </w:rPr>
        <w:t>4</w:t>
      </w:r>
      <w:commentRangeEnd w:id="37"/>
      <w:r w:rsidR="00943E17">
        <w:rPr>
          <w:rStyle w:val="Kommentaariviide"/>
          <w:rFonts w:ascii="Times New Roman" w:hAnsi="Times New Roman"/>
        </w:rPr>
        <w:commentReference w:id="37"/>
      </w:r>
      <w:r w:rsidRPr="00515E1A">
        <w:rPr>
          <w:rFonts w:ascii="Times New Roman" w:eastAsia="Times New Roman" w:hAnsi="Times New Roman" w:cs="Times New Roman"/>
          <w:sz w:val="24"/>
          <w:szCs w:val="24"/>
          <w:lang w:eastAsia="et-EE"/>
        </w:rPr>
        <w:t>, § 6 lõigetes 1 ja 2, § 13 lõikes 1, § 19 pealkirjas ja lõikes 1,</w:t>
      </w:r>
      <w:del w:id="38" w:author="Merike Koppel - JUSTDIGI" w:date="2025-09-23T11:04:00Z" w16du:dateUtc="2025-09-23T08:04:00Z">
        <w:r w:rsidRPr="00515E1A" w:rsidDel="007B2859">
          <w:rPr>
            <w:rFonts w:ascii="Times New Roman" w:eastAsia="Times New Roman" w:hAnsi="Times New Roman" w:cs="Times New Roman"/>
            <w:sz w:val="24"/>
            <w:szCs w:val="24"/>
            <w:lang w:eastAsia="et-EE"/>
          </w:rPr>
          <w:delText xml:space="preserve"> </w:delText>
        </w:r>
      </w:del>
      <w:r w:rsidR="00130B21">
        <w:rPr>
          <w:rFonts w:ascii="Times New Roman" w:eastAsia="Times New Roman" w:hAnsi="Times New Roman" w:cs="Times New Roman"/>
          <w:sz w:val="24"/>
          <w:szCs w:val="24"/>
          <w:lang w:eastAsia="et-EE"/>
        </w:rPr>
        <w:t xml:space="preserve"> </w:t>
      </w:r>
      <w:r w:rsidRPr="00515E1A">
        <w:rPr>
          <w:rFonts w:ascii="Times New Roman" w:eastAsia="Times New Roman" w:hAnsi="Times New Roman" w:cs="Times New Roman"/>
          <w:sz w:val="24"/>
          <w:szCs w:val="24"/>
          <w:lang w:eastAsia="et-EE"/>
        </w:rPr>
        <w:t xml:space="preserve">§ 25 lõikes 2, § 26 lõikes 1, § 29 lõike 3 </w:t>
      </w:r>
      <w:commentRangeStart w:id="39"/>
      <w:r w:rsidRPr="00515E1A">
        <w:rPr>
          <w:rFonts w:ascii="Times New Roman" w:eastAsia="Times New Roman" w:hAnsi="Times New Roman" w:cs="Times New Roman"/>
          <w:sz w:val="24"/>
          <w:szCs w:val="24"/>
          <w:lang w:eastAsia="et-EE"/>
        </w:rPr>
        <w:t>punktis 1</w:t>
      </w:r>
      <w:commentRangeEnd w:id="39"/>
      <w:r w:rsidR="00CF2D06">
        <w:rPr>
          <w:rStyle w:val="Kommentaariviide"/>
          <w:rFonts w:ascii="Times New Roman" w:hAnsi="Times New Roman"/>
        </w:rPr>
        <w:commentReference w:id="39"/>
      </w:r>
      <w:r w:rsidRPr="00515E1A">
        <w:rPr>
          <w:rFonts w:ascii="Times New Roman" w:eastAsia="Times New Roman" w:hAnsi="Times New Roman" w:cs="Times New Roman"/>
          <w:sz w:val="24"/>
          <w:szCs w:val="24"/>
          <w:lang w:eastAsia="et-EE"/>
        </w:rPr>
        <w:t xml:space="preserve">, § 30 lõigetes 2 ja 4, § 31 </w:t>
      </w:r>
      <w:commentRangeStart w:id="40"/>
      <w:r w:rsidRPr="00515E1A">
        <w:rPr>
          <w:rFonts w:ascii="Times New Roman" w:eastAsia="Times New Roman" w:hAnsi="Times New Roman" w:cs="Times New Roman"/>
          <w:sz w:val="24"/>
          <w:szCs w:val="24"/>
          <w:lang w:eastAsia="et-EE"/>
        </w:rPr>
        <w:t>lõikes 4</w:t>
      </w:r>
      <w:commentRangeEnd w:id="40"/>
      <w:r w:rsidR="0039208B">
        <w:rPr>
          <w:rStyle w:val="Kommentaariviide"/>
          <w:rFonts w:ascii="Times New Roman" w:hAnsi="Times New Roman"/>
        </w:rPr>
        <w:commentReference w:id="40"/>
      </w:r>
      <w:r w:rsidRPr="00515E1A">
        <w:rPr>
          <w:rFonts w:ascii="Times New Roman" w:eastAsia="Times New Roman" w:hAnsi="Times New Roman" w:cs="Times New Roman"/>
          <w:sz w:val="24"/>
          <w:szCs w:val="24"/>
          <w:lang w:eastAsia="et-EE"/>
        </w:rPr>
        <w:t xml:space="preserve">, </w:t>
      </w:r>
      <w:commentRangeStart w:id="41"/>
      <w:r w:rsidRPr="00515E1A">
        <w:rPr>
          <w:rFonts w:ascii="Times New Roman" w:eastAsia="Times New Roman" w:hAnsi="Times New Roman" w:cs="Times New Roman"/>
          <w:sz w:val="24"/>
          <w:szCs w:val="24"/>
          <w:lang w:eastAsia="et-EE"/>
        </w:rPr>
        <w:t>6. peatüki pealkirjas ning § 51 pealkirjas ja lõikes 1</w:t>
      </w:r>
      <w:commentRangeEnd w:id="41"/>
      <w:r w:rsidR="00E81C23">
        <w:rPr>
          <w:rStyle w:val="Kommentaariviide"/>
          <w:rFonts w:ascii="Times New Roman" w:hAnsi="Times New Roman"/>
        </w:rPr>
        <w:commentReference w:id="41"/>
      </w:r>
      <w:r w:rsidRPr="00515E1A">
        <w:rPr>
          <w:rFonts w:ascii="Times New Roman" w:eastAsia="Times New Roman" w:hAnsi="Times New Roman" w:cs="Times New Roman"/>
          <w:sz w:val="24"/>
          <w:szCs w:val="24"/>
          <w:lang w:eastAsia="et-EE"/>
        </w:rPr>
        <w:t xml:space="preserve"> asendatakse sõna „meediateenus“ sõnadega „audiovisuaalmeedia teenus ja raadioteenus“ vastavas käändes;</w:t>
      </w:r>
      <w:commentRangeEnd w:id="35"/>
      <w:r w:rsidR="00464FFC">
        <w:rPr>
          <w:rStyle w:val="Kommentaariviide"/>
          <w:rFonts w:ascii="Times New Roman" w:hAnsi="Times New Roman"/>
        </w:rPr>
        <w:commentReference w:id="35"/>
      </w:r>
    </w:p>
    <w:p w14:paraId="5DB3464A" w14:textId="77777777" w:rsidR="00E60632" w:rsidRDefault="00E60632" w:rsidP="00E60632">
      <w:pPr>
        <w:pStyle w:val="Vahedeta"/>
        <w:jc w:val="both"/>
        <w:rPr>
          <w:rFonts w:ascii="Times New Roman" w:eastAsia="Times New Roman" w:hAnsi="Times New Roman" w:cs="Times New Roman"/>
          <w:b/>
          <w:bCs/>
          <w:sz w:val="24"/>
          <w:szCs w:val="24"/>
          <w:lang w:eastAsia="et-EE"/>
        </w:rPr>
      </w:pPr>
    </w:p>
    <w:p w14:paraId="419C634B" w14:textId="77777777" w:rsidR="00E60632" w:rsidRDefault="00E60632" w:rsidP="00E60632">
      <w:pPr>
        <w:pStyle w:val="Vahedeta"/>
        <w:jc w:val="both"/>
        <w:rPr>
          <w:rFonts w:ascii="Times New Roman" w:eastAsia="Times New Roman" w:hAnsi="Times New Roman" w:cs="Times New Roman"/>
          <w:sz w:val="24"/>
          <w:szCs w:val="24"/>
          <w:lang w:eastAsia="et-EE"/>
        </w:rPr>
      </w:pPr>
      <w:r w:rsidRPr="004D3176">
        <w:rPr>
          <w:rFonts w:ascii="Times New Roman" w:eastAsia="Times New Roman" w:hAnsi="Times New Roman" w:cs="Times New Roman"/>
          <w:b/>
          <w:bCs/>
          <w:sz w:val="24"/>
          <w:szCs w:val="24"/>
          <w:lang w:eastAsia="et-EE"/>
        </w:rPr>
        <w:t>5)</w:t>
      </w:r>
      <w:r w:rsidRPr="004D3176">
        <w:rPr>
          <w:rFonts w:ascii="Times New Roman" w:eastAsia="Times New Roman" w:hAnsi="Times New Roman" w:cs="Times New Roman"/>
          <w:sz w:val="24"/>
          <w:szCs w:val="24"/>
          <w:lang w:eastAsia="et-EE"/>
        </w:rPr>
        <w:t xml:space="preserve"> paragrahvi 2 täiendatakse lõikega</w:t>
      </w:r>
      <w:r>
        <w:rPr>
          <w:rFonts w:ascii="Times New Roman" w:eastAsia="Times New Roman" w:hAnsi="Times New Roman" w:cs="Times New Roman"/>
          <w:sz w:val="24"/>
          <w:szCs w:val="24"/>
          <w:lang w:eastAsia="et-EE"/>
        </w:rPr>
        <w:t xml:space="preserve"> 1</w:t>
      </w:r>
      <w:r>
        <w:rPr>
          <w:rFonts w:ascii="Times New Roman" w:eastAsia="Times New Roman" w:hAnsi="Times New Roman" w:cs="Times New Roman"/>
          <w:sz w:val="24"/>
          <w:szCs w:val="24"/>
          <w:vertAlign w:val="superscript"/>
          <w:lang w:eastAsia="et-EE"/>
        </w:rPr>
        <w:t>1</w:t>
      </w:r>
      <w:r>
        <w:rPr>
          <w:rFonts w:ascii="Times New Roman" w:eastAsia="Times New Roman" w:hAnsi="Times New Roman" w:cs="Times New Roman"/>
          <w:sz w:val="24"/>
          <w:szCs w:val="24"/>
          <w:lang w:eastAsia="et-EE"/>
        </w:rPr>
        <w:t xml:space="preserve"> järgmises sõnastuses:</w:t>
      </w:r>
    </w:p>
    <w:p w14:paraId="279A08FE" w14:textId="77777777" w:rsidR="00E60632" w:rsidRDefault="00E60632" w:rsidP="00E60632">
      <w:pPr>
        <w:pStyle w:val="Vahedeta"/>
        <w:jc w:val="both"/>
        <w:rPr>
          <w:rFonts w:ascii="Times New Roman" w:eastAsia="Times New Roman" w:hAnsi="Times New Roman" w:cs="Times New Roman"/>
          <w:sz w:val="24"/>
          <w:szCs w:val="24"/>
          <w:lang w:eastAsia="et-EE"/>
        </w:rPr>
      </w:pPr>
    </w:p>
    <w:p w14:paraId="5B57BC75" w14:textId="40F996DD" w:rsidR="00E60632" w:rsidRPr="00515E1A" w:rsidRDefault="00E60632" w:rsidP="00E60632">
      <w:pPr>
        <w:pStyle w:val="Vahedeta"/>
        <w:jc w:val="both"/>
        <w:rPr>
          <w:rFonts w:ascii="Times New Roman" w:eastAsia="Times New Roman" w:hAnsi="Times New Roman" w:cs="Times New Roman"/>
          <w:sz w:val="24"/>
          <w:szCs w:val="24"/>
          <w:lang w:eastAsia="et-EE"/>
        </w:rPr>
      </w:pPr>
      <w:r w:rsidRPr="5BC402A8">
        <w:rPr>
          <w:rFonts w:ascii="Times New Roman" w:eastAsia="Times New Roman" w:hAnsi="Times New Roman" w:cs="Times New Roman"/>
          <w:sz w:val="24"/>
          <w:szCs w:val="24"/>
          <w:lang w:eastAsia="et-EE"/>
        </w:rPr>
        <w:t>„(1</w:t>
      </w:r>
      <w:r w:rsidRPr="5BC402A8">
        <w:rPr>
          <w:rFonts w:ascii="Times New Roman" w:eastAsia="Times New Roman" w:hAnsi="Times New Roman" w:cs="Times New Roman"/>
          <w:sz w:val="24"/>
          <w:szCs w:val="24"/>
          <w:vertAlign w:val="superscript"/>
          <w:lang w:eastAsia="et-EE"/>
        </w:rPr>
        <w:t>1</w:t>
      </w:r>
      <w:r w:rsidRPr="5BC402A8">
        <w:rPr>
          <w:rFonts w:ascii="Times New Roman" w:eastAsia="Times New Roman" w:hAnsi="Times New Roman" w:cs="Times New Roman"/>
          <w:sz w:val="24"/>
          <w:szCs w:val="24"/>
          <w:lang w:eastAsia="et-EE"/>
        </w:rPr>
        <w:t xml:space="preserve">) Teistele </w:t>
      </w:r>
      <w:commentRangeStart w:id="42"/>
      <w:r w:rsidRPr="5BC402A8">
        <w:rPr>
          <w:rFonts w:ascii="Times New Roman" w:eastAsia="Times New Roman" w:hAnsi="Times New Roman" w:cs="Times New Roman"/>
          <w:sz w:val="24"/>
          <w:szCs w:val="24"/>
          <w:lang w:eastAsia="et-EE"/>
        </w:rPr>
        <w:t>Euroopa meediavabaduse määruse</w:t>
      </w:r>
      <w:commentRangeEnd w:id="42"/>
      <w:r>
        <w:rPr>
          <w:rStyle w:val="Kommentaariviide"/>
        </w:rPr>
        <w:commentReference w:id="42"/>
      </w:r>
      <w:r w:rsidRPr="5BC402A8">
        <w:rPr>
          <w:rFonts w:ascii="Times New Roman" w:eastAsia="Times New Roman" w:hAnsi="Times New Roman" w:cs="Times New Roman"/>
          <w:sz w:val="24"/>
          <w:szCs w:val="24"/>
          <w:lang w:eastAsia="et-EE"/>
        </w:rPr>
        <w:t xml:space="preserve"> artikli 2 punktis 1 nimetatud meediateenust osutav</w:t>
      </w:r>
      <w:commentRangeStart w:id="43"/>
      <w:r w:rsidRPr="5BC402A8">
        <w:rPr>
          <w:rFonts w:ascii="Times New Roman" w:eastAsia="Times New Roman" w:hAnsi="Times New Roman" w:cs="Times New Roman"/>
          <w:sz w:val="24"/>
          <w:szCs w:val="24"/>
          <w:lang w:eastAsia="et-EE"/>
        </w:rPr>
        <w:t>a</w:t>
      </w:r>
      <w:ins w:id="44" w:author="Merike Koppel - JUSTDIGI" w:date="2025-09-18T15:26:00Z">
        <w:r w:rsidR="00AE1873" w:rsidRPr="5BC402A8">
          <w:rPr>
            <w:rFonts w:ascii="Times New Roman" w:eastAsia="Times New Roman" w:hAnsi="Times New Roman" w:cs="Times New Roman"/>
            <w:sz w:val="24"/>
            <w:szCs w:val="24"/>
            <w:lang w:eastAsia="et-EE"/>
          </w:rPr>
          <w:t>te</w:t>
        </w:r>
      </w:ins>
      <w:commentRangeEnd w:id="43"/>
      <w:r>
        <w:rPr>
          <w:rStyle w:val="Kommentaariviide"/>
        </w:rPr>
        <w:commentReference w:id="43"/>
      </w:r>
      <w:r w:rsidRPr="5BC402A8">
        <w:rPr>
          <w:rFonts w:ascii="Times New Roman" w:eastAsia="Times New Roman" w:hAnsi="Times New Roman" w:cs="Times New Roman"/>
          <w:sz w:val="24"/>
          <w:szCs w:val="24"/>
          <w:lang w:eastAsia="et-EE"/>
        </w:rPr>
        <w:t>le juriidilistele isikutele kohaldatakse käesolevat seadust, kui juriidiline isik on asutatud Eestis.</w:t>
      </w:r>
      <w:r w:rsidR="00130B21" w:rsidRPr="5BC402A8">
        <w:rPr>
          <w:rFonts w:ascii="Times New Roman" w:eastAsia="Times New Roman" w:hAnsi="Times New Roman" w:cs="Times New Roman"/>
          <w:sz w:val="24"/>
          <w:szCs w:val="24"/>
          <w:lang w:eastAsia="et-EE"/>
        </w:rPr>
        <w:t>“</w:t>
      </w:r>
      <w:r w:rsidRPr="5BC402A8">
        <w:rPr>
          <w:rFonts w:ascii="Times New Roman" w:eastAsia="Times New Roman" w:hAnsi="Times New Roman" w:cs="Times New Roman"/>
          <w:sz w:val="24"/>
          <w:szCs w:val="24"/>
          <w:lang w:eastAsia="et-EE"/>
        </w:rPr>
        <w:t>;</w:t>
      </w:r>
    </w:p>
    <w:p w14:paraId="4FE5B995" w14:textId="77777777" w:rsidR="00E60632" w:rsidRDefault="00E60632" w:rsidP="00E60632">
      <w:pPr>
        <w:pStyle w:val="Vahedeta"/>
        <w:jc w:val="both"/>
        <w:rPr>
          <w:rFonts w:ascii="Times New Roman" w:eastAsia="Times New Roman" w:hAnsi="Times New Roman" w:cs="Times New Roman"/>
          <w:sz w:val="24"/>
          <w:szCs w:val="24"/>
          <w:lang w:eastAsia="et-EE"/>
        </w:rPr>
      </w:pPr>
    </w:p>
    <w:p w14:paraId="3B0D643E" w14:textId="77777777" w:rsidR="00E60632" w:rsidRPr="004D3176" w:rsidRDefault="00E60632" w:rsidP="00E60632">
      <w:pPr>
        <w:pStyle w:val="Vahedeta"/>
        <w:jc w:val="both"/>
        <w:rPr>
          <w:rFonts w:ascii="Times New Roman" w:eastAsia="Times New Roman" w:hAnsi="Times New Roman" w:cs="Times New Roman"/>
          <w:sz w:val="24"/>
          <w:szCs w:val="24"/>
          <w:lang w:eastAsia="et-EE"/>
        </w:rPr>
      </w:pPr>
      <w:r w:rsidRPr="004D3176">
        <w:rPr>
          <w:rFonts w:ascii="Times New Roman" w:eastAsia="Times New Roman" w:hAnsi="Times New Roman" w:cs="Times New Roman"/>
          <w:b/>
          <w:bCs/>
          <w:sz w:val="24"/>
          <w:szCs w:val="24"/>
          <w:lang w:eastAsia="et-EE"/>
        </w:rPr>
        <w:t>6)</w:t>
      </w:r>
      <w:r w:rsidRPr="004D3176">
        <w:rPr>
          <w:rFonts w:ascii="Times New Roman" w:eastAsia="Times New Roman" w:hAnsi="Times New Roman" w:cs="Times New Roman"/>
          <w:sz w:val="24"/>
          <w:szCs w:val="24"/>
          <w:lang w:eastAsia="et-EE"/>
        </w:rPr>
        <w:t xml:space="preserve"> paragrahvi 2 lõikes 3</w:t>
      </w:r>
      <w:r w:rsidRPr="004D3176">
        <w:rPr>
          <w:rFonts w:ascii="Times New Roman" w:eastAsia="Times New Roman" w:hAnsi="Times New Roman" w:cs="Times New Roman"/>
          <w:sz w:val="24"/>
          <w:szCs w:val="24"/>
          <w:vertAlign w:val="superscript"/>
          <w:lang w:eastAsia="et-EE"/>
        </w:rPr>
        <w:t>1</w:t>
      </w:r>
      <w:r w:rsidRPr="004D3176">
        <w:rPr>
          <w:rFonts w:ascii="Times New Roman" w:eastAsia="Times New Roman" w:hAnsi="Times New Roman" w:cs="Times New Roman"/>
          <w:sz w:val="24"/>
          <w:szCs w:val="24"/>
          <w:lang w:eastAsia="et-EE"/>
        </w:rPr>
        <w:t xml:space="preserve"> asendatakse sõna „meediateenuse“ sõnaga „</w:t>
      </w:r>
      <w:r>
        <w:rPr>
          <w:rFonts w:ascii="Times New Roman" w:eastAsia="Times New Roman" w:hAnsi="Times New Roman" w:cs="Times New Roman"/>
          <w:sz w:val="24"/>
          <w:szCs w:val="24"/>
          <w:lang w:eastAsia="et-EE"/>
        </w:rPr>
        <w:t xml:space="preserve">audiovisuaalmeedia </w:t>
      </w:r>
      <w:r w:rsidRPr="004D3176">
        <w:rPr>
          <w:rFonts w:ascii="Times New Roman" w:eastAsia="Times New Roman" w:hAnsi="Times New Roman" w:cs="Times New Roman"/>
          <w:sz w:val="24"/>
          <w:szCs w:val="24"/>
          <w:lang w:eastAsia="et-EE"/>
        </w:rPr>
        <w:t>teenuse“;</w:t>
      </w:r>
    </w:p>
    <w:p w14:paraId="0BCB7392" w14:textId="77777777" w:rsidR="00E60632" w:rsidRPr="004D3176" w:rsidRDefault="00E60632" w:rsidP="00E60632">
      <w:pPr>
        <w:pStyle w:val="Vahedeta"/>
        <w:jc w:val="both"/>
        <w:rPr>
          <w:rFonts w:ascii="Times New Roman" w:eastAsia="Times New Roman" w:hAnsi="Times New Roman" w:cs="Times New Roman"/>
          <w:b/>
          <w:bCs/>
          <w:sz w:val="24"/>
          <w:szCs w:val="24"/>
          <w:lang w:eastAsia="et-EE"/>
        </w:rPr>
      </w:pPr>
    </w:p>
    <w:p w14:paraId="171D61BD" w14:textId="77777777" w:rsidR="00E60632" w:rsidRPr="004D3176" w:rsidRDefault="00E60632" w:rsidP="00E60632">
      <w:pPr>
        <w:pStyle w:val="Vahedeta"/>
        <w:jc w:val="both"/>
        <w:rPr>
          <w:rFonts w:ascii="Times New Roman" w:eastAsia="Times New Roman" w:hAnsi="Times New Roman" w:cs="Times New Roman"/>
          <w:sz w:val="24"/>
          <w:szCs w:val="24"/>
          <w:lang w:eastAsia="et-EE"/>
        </w:rPr>
      </w:pPr>
      <w:r w:rsidRPr="004D3176">
        <w:rPr>
          <w:rFonts w:ascii="Times New Roman" w:eastAsia="Times New Roman" w:hAnsi="Times New Roman" w:cs="Times New Roman"/>
          <w:b/>
          <w:bCs/>
          <w:sz w:val="24"/>
          <w:szCs w:val="24"/>
          <w:lang w:eastAsia="et-EE"/>
        </w:rPr>
        <w:t>7)</w:t>
      </w:r>
      <w:r w:rsidRPr="004D3176">
        <w:rPr>
          <w:rFonts w:ascii="Times New Roman" w:eastAsia="Times New Roman" w:hAnsi="Times New Roman" w:cs="Times New Roman"/>
          <w:sz w:val="24"/>
          <w:szCs w:val="24"/>
          <w:lang w:eastAsia="et-EE"/>
        </w:rPr>
        <w:t xml:space="preserve"> paragrahvi 4 täiendatakse lõikega 3 järgmises sõnastuses:</w:t>
      </w:r>
    </w:p>
    <w:p w14:paraId="5D3B3DE4" w14:textId="77777777" w:rsidR="00E60632" w:rsidRPr="004D3176" w:rsidRDefault="00E60632" w:rsidP="00E60632">
      <w:pPr>
        <w:pStyle w:val="Vahedeta"/>
        <w:jc w:val="both"/>
        <w:rPr>
          <w:rFonts w:ascii="Times New Roman" w:eastAsia="Times New Roman" w:hAnsi="Times New Roman" w:cs="Times New Roman"/>
          <w:sz w:val="24"/>
          <w:szCs w:val="24"/>
          <w:lang w:eastAsia="et-EE"/>
        </w:rPr>
      </w:pPr>
    </w:p>
    <w:p w14:paraId="44C23071" w14:textId="22AF8702" w:rsidR="00E60632" w:rsidRPr="004D3176" w:rsidRDefault="00E60632" w:rsidP="00E60632">
      <w:pPr>
        <w:pStyle w:val="Vahedeta"/>
        <w:jc w:val="both"/>
        <w:rPr>
          <w:rFonts w:ascii="Times New Roman" w:hAnsi="Times New Roman" w:cs="Times New Roman"/>
          <w:sz w:val="24"/>
          <w:szCs w:val="24"/>
        </w:rPr>
      </w:pPr>
      <w:del w:id="45" w:author="Merike Koppel - JUSTDIGI" w:date="2025-09-18T15:26:00Z" w16du:dateUtc="2025-09-18T12:26:00Z">
        <w:r w:rsidRPr="004D3176" w:rsidDel="00047419">
          <w:rPr>
            <w:rFonts w:ascii="Times New Roman" w:eastAsia="Times New Roman" w:hAnsi="Times New Roman" w:cs="Times New Roman"/>
            <w:sz w:val="24"/>
            <w:szCs w:val="24"/>
            <w:lang w:eastAsia="et-EE"/>
          </w:rPr>
          <w:delText>“</w:delText>
        </w:r>
      </w:del>
      <w:ins w:id="46" w:author="Merike Koppel - JUSTDIGI" w:date="2025-09-18T15:26:00Z" w16du:dateUtc="2025-09-18T12:26:00Z">
        <w:r w:rsidR="00047419">
          <w:rPr>
            <w:rFonts w:ascii="Times New Roman" w:eastAsia="Times New Roman" w:hAnsi="Times New Roman" w:cs="Times New Roman"/>
            <w:sz w:val="24"/>
            <w:szCs w:val="24"/>
            <w:lang w:eastAsia="et-EE"/>
          </w:rPr>
          <w:t>„</w:t>
        </w:r>
      </w:ins>
      <w:r w:rsidRPr="004D3176">
        <w:rPr>
          <w:rFonts w:ascii="Times New Roman" w:eastAsia="Times New Roman" w:hAnsi="Times New Roman" w:cs="Times New Roman"/>
          <w:sz w:val="24"/>
          <w:szCs w:val="24"/>
          <w:lang w:eastAsia="et-EE"/>
        </w:rPr>
        <w:t xml:space="preserve">(3) </w:t>
      </w:r>
      <w:r w:rsidRPr="004D3176">
        <w:rPr>
          <w:rFonts w:ascii="Times New Roman" w:hAnsi="Times New Roman" w:cs="Times New Roman"/>
          <w:sz w:val="24"/>
          <w:szCs w:val="24"/>
        </w:rPr>
        <w:t xml:space="preserve">Meediateenus on ka </w:t>
      </w:r>
      <w:r>
        <w:rPr>
          <w:rFonts w:ascii="Times New Roman" w:hAnsi="Times New Roman" w:cs="Times New Roman"/>
          <w:sz w:val="24"/>
          <w:szCs w:val="24"/>
        </w:rPr>
        <w:t xml:space="preserve">käesoleva paragrahvi </w:t>
      </w:r>
      <w:r w:rsidRPr="004D3176">
        <w:rPr>
          <w:rFonts w:ascii="Times New Roman" w:hAnsi="Times New Roman" w:cs="Times New Roman"/>
          <w:sz w:val="24"/>
          <w:szCs w:val="24"/>
        </w:rPr>
        <w:t>lõigetes 1</w:t>
      </w:r>
      <w:r w:rsidRPr="004D3176">
        <w:rPr>
          <w:rFonts w:ascii="Times New Roman" w:eastAsia="Times New Roman" w:hAnsi="Times New Roman" w:cs="Times New Roman"/>
          <w:sz w:val="24"/>
          <w:szCs w:val="24"/>
          <w:lang w:eastAsia="et-EE"/>
        </w:rPr>
        <w:t>–</w:t>
      </w:r>
      <w:r w:rsidRPr="004D3176">
        <w:rPr>
          <w:rFonts w:ascii="Times New Roman" w:hAnsi="Times New Roman" w:cs="Times New Roman"/>
          <w:sz w:val="24"/>
          <w:szCs w:val="24"/>
        </w:rPr>
        <w:t xml:space="preserve">2 nimetamata muu Euroopa meediavabaduse määruse artikli 2 punktis 1 sätestatud meediateenus. Käesolevat seadust rakendatakse sellisele meediateenusele juhul, kui see on seaduses otseselt </w:t>
      </w:r>
      <w:del w:id="47" w:author="Merike Koppel - JUSTDIGI" w:date="2025-09-18T15:28:00Z" w16du:dateUtc="2025-09-18T12:28:00Z">
        <w:r w:rsidRPr="004D3176" w:rsidDel="00BB3C99">
          <w:rPr>
            <w:rFonts w:ascii="Times New Roman" w:hAnsi="Times New Roman" w:cs="Times New Roman"/>
            <w:sz w:val="24"/>
            <w:szCs w:val="24"/>
          </w:rPr>
          <w:delText>sätestatud</w:delText>
        </w:r>
      </w:del>
      <w:ins w:id="48" w:author="Merike Koppel - JUSTDIGI" w:date="2025-09-18T15:28:00Z" w16du:dateUtc="2025-09-18T12:28:00Z">
        <w:r w:rsidR="00BB3C99">
          <w:rPr>
            <w:rFonts w:ascii="Times New Roman" w:hAnsi="Times New Roman" w:cs="Times New Roman"/>
            <w:sz w:val="24"/>
            <w:szCs w:val="24"/>
          </w:rPr>
          <w:t>ette näh</w:t>
        </w:r>
        <w:r w:rsidR="00BB3C99" w:rsidRPr="004D3176">
          <w:rPr>
            <w:rFonts w:ascii="Times New Roman" w:hAnsi="Times New Roman" w:cs="Times New Roman"/>
            <w:sz w:val="24"/>
            <w:szCs w:val="24"/>
          </w:rPr>
          <w:t>tud</w:t>
        </w:r>
      </w:ins>
      <w:r w:rsidRPr="004D3176">
        <w:rPr>
          <w:rFonts w:ascii="Times New Roman" w:hAnsi="Times New Roman" w:cs="Times New Roman"/>
          <w:sz w:val="24"/>
          <w:szCs w:val="24"/>
        </w:rPr>
        <w:t>.”;</w:t>
      </w:r>
    </w:p>
    <w:p w14:paraId="68C92601" w14:textId="77777777" w:rsidR="00E60632" w:rsidRDefault="00E60632" w:rsidP="00E60632">
      <w:pPr>
        <w:pStyle w:val="Vahedeta"/>
        <w:jc w:val="both"/>
        <w:rPr>
          <w:rFonts w:ascii="Times New Roman" w:eastAsia="Times New Roman" w:hAnsi="Times New Roman" w:cs="Times New Roman"/>
          <w:sz w:val="24"/>
          <w:szCs w:val="24"/>
          <w:lang w:eastAsia="et-EE"/>
        </w:rPr>
      </w:pPr>
    </w:p>
    <w:p w14:paraId="07C3F518" w14:textId="77777777" w:rsidR="00E60632" w:rsidRDefault="00E60632" w:rsidP="00E60632">
      <w:pPr>
        <w:pStyle w:val="Vahedeta"/>
        <w:jc w:val="both"/>
        <w:rPr>
          <w:rFonts w:ascii="Times New Roman" w:hAnsi="Times New Roman" w:cs="Times New Roman"/>
          <w:sz w:val="24"/>
          <w:szCs w:val="24"/>
        </w:rPr>
      </w:pPr>
      <w:r w:rsidRPr="19C5ABB6">
        <w:rPr>
          <w:rFonts w:ascii="Times New Roman" w:eastAsia="Times New Roman" w:hAnsi="Times New Roman" w:cs="Times New Roman"/>
          <w:b/>
          <w:bCs/>
          <w:sz w:val="24"/>
          <w:szCs w:val="24"/>
          <w:lang w:eastAsia="et-EE"/>
        </w:rPr>
        <w:t>8)</w:t>
      </w:r>
      <w:r w:rsidRPr="19C5ABB6">
        <w:rPr>
          <w:rFonts w:ascii="Times New Roman" w:eastAsia="Times New Roman" w:hAnsi="Times New Roman" w:cs="Times New Roman"/>
          <w:sz w:val="24"/>
          <w:szCs w:val="24"/>
          <w:lang w:eastAsia="et-EE"/>
        </w:rPr>
        <w:t xml:space="preserve"> paragrahvi 5 </w:t>
      </w:r>
      <w:r w:rsidRPr="19C5ABB6">
        <w:rPr>
          <w:rFonts w:ascii="Times New Roman" w:hAnsi="Times New Roman" w:cs="Times New Roman"/>
          <w:sz w:val="24"/>
          <w:szCs w:val="24"/>
        </w:rPr>
        <w:t>tekst muudetakse ja sõnastatakse järgmiselt:</w:t>
      </w:r>
    </w:p>
    <w:p w14:paraId="039E4F72" w14:textId="77777777" w:rsidR="00E60632" w:rsidRDefault="00E60632" w:rsidP="00E60632">
      <w:pPr>
        <w:pStyle w:val="Vahedeta"/>
        <w:jc w:val="both"/>
        <w:rPr>
          <w:rFonts w:ascii="Times New Roman" w:hAnsi="Times New Roman" w:cs="Times New Roman"/>
          <w:sz w:val="24"/>
          <w:szCs w:val="24"/>
        </w:rPr>
      </w:pPr>
    </w:p>
    <w:p w14:paraId="6B5A84F4" w14:textId="1A2C0E6A" w:rsidR="00E60632" w:rsidRPr="004D3176" w:rsidRDefault="00E60632" w:rsidP="00E60632">
      <w:pPr>
        <w:pStyle w:val="Vahedeta"/>
        <w:jc w:val="both"/>
        <w:rPr>
          <w:rFonts w:ascii="Times New Roman" w:hAnsi="Times New Roman" w:cs="Times New Roman"/>
          <w:sz w:val="24"/>
          <w:szCs w:val="24"/>
        </w:rPr>
      </w:pPr>
      <w:r w:rsidRPr="00924D3D">
        <w:rPr>
          <w:rFonts w:ascii="Times New Roman" w:hAnsi="Times New Roman" w:cs="Times New Roman"/>
          <w:sz w:val="24"/>
          <w:szCs w:val="24"/>
        </w:rPr>
        <w:t>„(1) Audiovisuaalmeedia teenuse või raadioteenuse osutaja on juriidiline või füüsiline isik, kes osutab televisiooni-, tellitav</w:t>
      </w:r>
      <w:commentRangeStart w:id="49"/>
      <w:r w:rsidRPr="00924D3D">
        <w:rPr>
          <w:rFonts w:ascii="Times New Roman" w:hAnsi="Times New Roman" w:cs="Times New Roman"/>
          <w:sz w:val="24"/>
          <w:szCs w:val="24"/>
        </w:rPr>
        <w:t>a</w:t>
      </w:r>
      <w:ins w:id="50" w:author="Merike Koppel - JUSTDIGI" w:date="2025-09-23T09:35:00Z" w16du:dateUtc="2025-09-23T06:35:00Z">
        <w:r w:rsidR="00AF18B7">
          <w:rPr>
            <w:rFonts w:ascii="Times New Roman" w:hAnsi="Times New Roman" w:cs="Times New Roman"/>
            <w:sz w:val="24"/>
            <w:szCs w:val="24"/>
          </w:rPr>
          <w:t>t</w:t>
        </w:r>
      </w:ins>
      <w:r w:rsidRPr="00924D3D">
        <w:rPr>
          <w:rFonts w:ascii="Times New Roman" w:hAnsi="Times New Roman" w:cs="Times New Roman"/>
          <w:sz w:val="24"/>
          <w:szCs w:val="24"/>
        </w:rPr>
        <w:t xml:space="preserve"> </w:t>
      </w:r>
      <w:commentRangeEnd w:id="49"/>
      <w:r w:rsidR="00D43B58">
        <w:rPr>
          <w:rStyle w:val="Kommentaariviide"/>
          <w:rFonts w:ascii="Times New Roman" w:hAnsi="Times New Roman"/>
        </w:rPr>
        <w:commentReference w:id="49"/>
      </w:r>
      <w:r w:rsidRPr="00924D3D">
        <w:rPr>
          <w:rFonts w:ascii="Times New Roman" w:hAnsi="Times New Roman" w:cs="Times New Roman"/>
          <w:sz w:val="24"/>
          <w:szCs w:val="24"/>
        </w:rPr>
        <w:t>audiovisuaalmeedia või raadioteenust</w:t>
      </w:r>
      <w:ins w:id="51" w:author="Merike Koppel - JUSTDIGI" w:date="2025-09-18T15:28:00Z" w16du:dateUtc="2025-09-18T12:28:00Z">
        <w:r w:rsidR="00BB3C99">
          <w:rPr>
            <w:rFonts w:ascii="Times New Roman" w:hAnsi="Times New Roman" w:cs="Times New Roman"/>
            <w:sz w:val="24"/>
            <w:szCs w:val="24"/>
          </w:rPr>
          <w:t xml:space="preserve"> </w:t>
        </w:r>
      </w:ins>
      <w:ins w:id="52" w:author="Merike Koppel - JUSTDIGI" w:date="2025-09-23T09:36:00Z" w16du:dateUtc="2025-09-23T06:36:00Z">
        <w:r w:rsidR="00631F33">
          <w:rPr>
            <w:rFonts w:ascii="Times New Roman" w:hAnsi="Times New Roman" w:cs="Times New Roman"/>
            <w:sz w:val="24"/>
            <w:szCs w:val="24"/>
          </w:rPr>
          <w:t>ja</w:t>
        </w:r>
      </w:ins>
      <w:commentRangeStart w:id="53"/>
      <w:del w:id="54" w:author="Merike Koppel - JUSTDIGI" w:date="2025-09-18T15:28:00Z" w16du:dateUtc="2025-09-18T12:28:00Z">
        <w:r w:rsidRPr="00924D3D" w:rsidDel="00BB3C99">
          <w:rPr>
            <w:rFonts w:ascii="Times New Roman" w:hAnsi="Times New Roman" w:cs="Times New Roman"/>
            <w:sz w:val="24"/>
            <w:szCs w:val="24"/>
          </w:rPr>
          <w:delText>,</w:delText>
        </w:r>
      </w:del>
      <w:r w:rsidRPr="00924D3D">
        <w:rPr>
          <w:rFonts w:ascii="Times New Roman" w:hAnsi="Times New Roman" w:cs="Times New Roman"/>
          <w:sz w:val="24"/>
          <w:szCs w:val="24"/>
        </w:rPr>
        <w:t xml:space="preserve"> kellel </w:t>
      </w:r>
      <w:commentRangeEnd w:id="53"/>
      <w:r w:rsidR="0005290F">
        <w:rPr>
          <w:rStyle w:val="Kommentaariviide"/>
          <w:rFonts w:ascii="Times New Roman" w:hAnsi="Times New Roman"/>
        </w:rPr>
        <w:commentReference w:id="53"/>
      </w:r>
      <w:r w:rsidRPr="00924D3D">
        <w:rPr>
          <w:rFonts w:ascii="Times New Roman" w:hAnsi="Times New Roman" w:cs="Times New Roman"/>
          <w:sz w:val="24"/>
          <w:szCs w:val="24"/>
        </w:rPr>
        <w:t xml:space="preserve">on toimetusvastutus meediateenuse sisu valikul </w:t>
      </w:r>
      <w:del w:id="55" w:author="Merike Koppel - JUSTDIGI" w:date="2025-09-23T09:36:00Z" w16du:dateUtc="2025-09-23T06:36:00Z">
        <w:r w:rsidRPr="00924D3D" w:rsidDel="00631F33">
          <w:rPr>
            <w:rFonts w:ascii="Times New Roman" w:hAnsi="Times New Roman" w:cs="Times New Roman"/>
            <w:sz w:val="24"/>
            <w:szCs w:val="24"/>
          </w:rPr>
          <w:delText>ja</w:delText>
        </w:r>
      </w:del>
      <w:ins w:id="56" w:author="Merike Koppel - JUSTDIGI" w:date="2025-09-23T09:36:00Z" w16du:dateUtc="2025-09-23T06:36:00Z">
        <w:r w:rsidR="00631F33">
          <w:rPr>
            <w:rFonts w:ascii="Times New Roman" w:hAnsi="Times New Roman" w:cs="Times New Roman"/>
            <w:sz w:val="24"/>
            <w:szCs w:val="24"/>
          </w:rPr>
          <w:t>n</w:t>
        </w:r>
        <w:commentRangeStart w:id="57"/>
        <w:r w:rsidR="00631F33">
          <w:rPr>
            <w:rFonts w:ascii="Times New Roman" w:hAnsi="Times New Roman" w:cs="Times New Roman"/>
            <w:sz w:val="24"/>
            <w:szCs w:val="24"/>
          </w:rPr>
          <w:t>ing</w:t>
        </w:r>
      </w:ins>
      <w:commentRangeEnd w:id="57"/>
      <w:ins w:id="58" w:author="Merike Koppel - JUSTDIGI" w:date="2025-09-23T09:38:00Z" w16du:dateUtc="2025-09-23T06:38:00Z">
        <w:r w:rsidR="00BC0982">
          <w:rPr>
            <w:rStyle w:val="Kommentaariviide"/>
            <w:rFonts w:ascii="Times New Roman" w:hAnsi="Times New Roman"/>
          </w:rPr>
          <w:commentReference w:id="57"/>
        </w:r>
      </w:ins>
      <w:r w:rsidRPr="00924D3D">
        <w:rPr>
          <w:rFonts w:ascii="Times New Roman" w:hAnsi="Times New Roman" w:cs="Times New Roman"/>
          <w:sz w:val="24"/>
          <w:szCs w:val="24"/>
        </w:rPr>
        <w:t xml:space="preserve"> kes määrab selle esitamise järjestuse </w:t>
      </w:r>
      <w:del w:id="59" w:author="Merike Koppel - JUSTDIGI" w:date="2025-09-23T09:36:00Z" w16du:dateUtc="2025-09-23T06:36:00Z">
        <w:r w:rsidRPr="00924D3D" w:rsidDel="00631F33">
          <w:rPr>
            <w:rFonts w:ascii="Times New Roman" w:hAnsi="Times New Roman" w:cs="Times New Roman"/>
            <w:sz w:val="24"/>
            <w:szCs w:val="24"/>
          </w:rPr>
          <w:delText xml:space="preserve">ning </w:delText>
        </w:r>
      </w:del>
      <w:ins w:id="60" w:author="Merike Koppel - JUSTDIGI" w:date="2025-09-23T09:36:00Z" w16du:dateUtc="2025-09-23T06:36:00Z">
        <w:r w:rsidR="00631F33">
          <w:rPr>
            <w:rFonts w:ascii="Times New Roman" w:hAnsi="Times New Roman" w:cs="Times New Roman"/>
            <w:sz w:val="24"/>
            <w:szCs w:val="24"/>
          </w:rPr>
          <w:t>ja</w:t>
        </w:r>
        <w:r w:rsidR="00631F33" w:rsidRPr="00924D3D">
          <w:rPr>
            <w:rFonts w:ascii="Times New Roman" w:hAnsi="Times New Roman" w:cs="Times New Roman"/>
            <w:sz w:val="24"/>
            <w:szCs w:val="24"/>
          </w:rPr>
          <w:t xml:space="preserve"> </w:t>
        </w:r>
      </w:ins>
      <w:r w:rsidRPr="00924D3D">
        <w:rPr>
          <w:rFonts w:ascii="Times New Roman" w:hAnsi="Times New Roman" w:cs="Times New Roman"/>
          <w:sz w:val="24"/>
          <w:szCs w:val="24"/>
        </w:rPr>
        <w:t>edastamise viisi.</w:t>
      </w:r>
    </w:p>
    <w:p w14:paraId="0AAB7BDB" w14:textId="77777777" w:rsidR="00E60632" w:rsidRPr="004D3176" w:rsidRDefault="00E60632" w:rsidP="00E60632">
      <w:pPr>
        <w:pStyle w:val="Vahedeta"/>
        <w:jc w:val="both"/>
        <w:rPr>
          <w:rFonts w:ascii="Times New Roman" w:hAnsi="Times New Roman" w:cs="Times New Roman"/>
          <w:sz w:val="24"/>
          <w:szCs w:val="24"/>
        </w:rPr>
      </w:pPr>
    </w:p>
    <w:p w14:paraId="6FBB33BB" w14:textId="692672C9" w:rsidR="00E60632" w:rsidRDefault="00E60632" w:rsidP="00E60632">
      <w:pPr>
        <w:pStyle w:val="Vahedeta"/>
        <w:jc w:val="both"/>
        <w:rPr>
          <w:rFonts w:ascii="Times New Roman" w:hAnsi="Times New Roman" w:cs="Times New Roman"/>
          <w:sz w:val="24"/>
          <w:szCs w:val="24"/>
        </w:rPr>
      </w:pPr>
      <w:r w:rsidRPr="004D3176">
        <w:rPr>
          <w:rFonts w:ascii="Times New Roman" w:hAnsi="Times New Roman" w:cs="Times New Roman"/>
          <w:sz w:val="24"/>
          <w:szCs w:val="24"/>
        </w:rPr>
        <w:t xml:space="preserve">(2) Meediateenuse osutaja on ka lõikes 1 nimetamata muu Euroopa meediavabaduse määruse artikli 2 punktis 1 sätestatud meediateenust osutav juriidiline või füüsiline isik, </w:t>
      </w:r>
      <w:r w:rsidRPr="00924D3D">
        <w:rPr>
          <w:rFonts w:ascii="Times New Roman" w:eastAsia="Times New Roman" w:hAnsi="Times New Roman" w:cs="Times New Roman"/>
          <w:sz w:val="24"/>
          <w:szCs w:val="24"/>
        </w:rPr>
        <w:t>kelle ametialane tegevus seisneb meediateenuse osutamises ning kellel on toimetusvastutus meediateenuse sisu valikul ja kes määrab selle esitamise viisi.</w:t>
      </w:r>
      <w:r w:rsidRPr="004D3176">
        <w:rPr>
          <w:rFonts w:ascii="Times New Roman" w:hAnsi="Times New Roman" w:cs="Times New Roman"/>
          <w:sz w:val="24"/>
          <w:szCs w:val="24"/>
        </w:rPr>
        <w:t xml:space="preserve"> Käesolevat seadust rakendatakse sellisele meediateenuse osutajale juhul, kui see on seaduses otseselt </w:t>
      </w:r>
      <w:del w:id="61" w:author="Merike Koppel - JUSTDIGI" w:date="2025-09-22T13:28:00Z" w16du:dateUtc="2025-09-22T10:28:00Z">
        <w:r w:rsidRPr="004D3176" w:rsidDel="00117C85">
          <w:rPr>
            <w:rFonts w:ascii="Times New Roman" w:hAnsi="Times New Roman" w:cs="Times New Roman"/>
            <w:sz w:val="24"/>
            <w:szCs w:val="24"/>
          </w:rPr>
          <w:delText>sätesta</w:delText>
        </w:r>
      </w:del>
      <w:ins w:id="62" w:author="Merike Koppel - JUSTDIGI" w:date="2025-09-22T13:28:00Z" w16du:dateUtc="2025-09-22T10:28:00Z">
        <w:r w:rsidR="00117C85">
          <w:rPr>
            <w:rFonts w:ascii="Times New Roman" w:hAnsi="Times New Roman" w:cs="Times New Roman"/>
            <w:sz w:val="24"/>
            <w:szCs w:val="24"/>
          </w:rPr>
          <w:t>ette näh</w:t>
        </w:r>
      </w:ins>
      <w:r w:rsidRPr="004D3176">
        <w:rPr>
          <w:rFonts w:ascii="Times New Roman" w:hAnsi="Times New Roman" w:cs="Times New Roman"/>
          <w:sz w:val="24"/>
          <w:szCs w:val="24"/>
        </w:rPr>
        <w:t>tud.“;</w:t>
      </w:r>
    </w:p>
    <w:p w14:paraId="7BBC8F75" w14:textId="77777777" w:rsidR="00E60632" w:rsidRDefault="00E60632" w:rsidP="00E60632">
      <w:pPr>
        <w:pStyle w:val="Vahedeta"/>
        <w:jc w:val="both"/>
        <w:rPr>
          <w:rFonts w:ascii="Times New Roman" w:hAnsi="Times New Roman" w:cs="Times New Roman"/>
          <w:sz w:val="24"/>
          <w:szCs w:val="24"/>
        </w:rPr>
      </w:pPr>
    </w:p>
    <w:p w14:paraId="0BD86588" w14:textId="4BE26DA8" w:rsidR="00E60632" w:rsidRPr="00D22C58" w:rsidRDefault="00E60632" w:rsidP="00E60632">
      <w:pPr>
        <w:pStyle w:val="Vahedeta"/>
        <w:jc w:val="both"/>
        <w:rPr>
          <w:rFonts w:ascii="Times New Roman" w:eastAsia="Times New Roman" w:hAnsi="Times New Roman" w:cs="Times New Roman"/>
          <w:sz w:val="24"/>
          <w:szCs w:val="24"/>
          <w:lang w:eastAsia="et-EE"/>
        </w:rPr>
      </w:pPr>
      <w:r w:rsidRPr="19C5ABB6">
        <w:rPr>
          <w:rFonts w:ascii="Times New Roman" w:eastAsia="Times New Roman" w:hAnsi="Times New Roman" w:cs="Times New Roman"/>
          <w:b/>
          <w:bCs/>
          <w:sz w:val="24"/>
          <w:szCs w:val="24"/>
          <w:lang w:eastAsia="et-EE"/>
        </w:rPr>
        <w:t>9)</w:t>
      </w:r>
      <w:r w:rsidRPr="19C5ABB6">
        <w:rPr>
          <w:rFonts w:ascii="Times New Roman" w:eastAsia="Times New Roman" w:hAnsi="Times New Roman" w:cs="Times New Roman"/>
          <w:sz w:val="24"/>
          <w:szCs w:val="24"/>
          <w:lang w:eastAsia="et-EE"/>
        </w:rPr>
        <w:t xml:space="preserve"> paragrahvi 8</w:t>
      </w:r>
      <w:r>
        <w:rPr>
          <w:rFonts w:ascii="Times New Roman" w:eastAsia="Times New Roman" w:hAnsi="Times New Roman" w:cs="Times New Roman"/>
          <w:sz w:val="24"/>
          <w:szCs w:val="24"/>
          <w:lang w:eastAsia="et-EE"/>
        </w:rPr>
        <w:t xml:space="preserve"> tekst</w:t>
      </w:r>
      <w:r w:rsidRPr="19C5ABB6">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muudetakse ja sõnastatakse järgmiselt:</w:t>
      </w:r>
    </w:p>
    <w:p w14:paraId="07BBC6C9" w14:textId="77777777" w:rsidR="00E60632" w:rsidRDefault="00E60632" w:rsidP="00E60632">
      <w:pPr>
        <w:pStyle w:val="Vahedeta"/>
        <w:jc w:val="both"/>
        <w:rPr>
          <w:rFonts w:ascii="Times New Roman" w:eastAsia="Times New Roman" w:hAnsi="Times New Roman" w:cs="Times New Roman"/>
          <w:sz w:val="24"/>
          <w:szCs w:val="24"/>
          <w:lang w:eastAsia="et-EE"/>
        </w:rPr>
      </w:pPr>
    </w:p>
    <w:p w14:paraId="49C5BF39" w14:textId="77777777" w:rsidR="00E60632" w:rsidRPr="00B444C4" w:rsidRDefault="00E60632" w:rsidP="00E60632">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w:t>
      </w:r>
      <w:r w:rsidRPr="00B444C4">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1</w:t>
      </w:r>
      <w:r w:rsidRPr="00B444C4">
        <w:rPr>
          <w:rFonts w:ascii="Times New Roman" w:eastAsia="Times New Roman" w:hAnsi="Times New Roman" w:cs="Times New Roman"/>
          <w:sz w:val="24"/>
          <w:szCs w:val="24"/>
          <w:lang w:eastAsia="et-EE"/>
        </w:rPr>
        <w:t>) Televisiooniteenuse osutaja varub teleprogrammi aastamahust, millest on maha arvatud uudiste-, spordi- ja mänge sisaldavate saadete ning reklaami, otsepakkumise ja teleteksti maht, vähemalt 51 protsenti Euroopa päritoluga audiovisuaalsete teoste edastamiseks.</w:t>
      </w:r>
    </w:p>
    <w:p w14:paraId="4245BC02" w14:textId="77777777" w:rsidR="00E60632" w:rsidRPr="00B444C4" w:rsidRDefault="00E60632" w:rsidP="00E60632">
      <w:pPr>
        <w:pStyle w:val="Vahedeta"/>
        <w:jc w:val="both"/>
        <w:rPr>
          <w:rFonts w:ascii="Times New Roman" w:eastAsia="Times New Roman" w:hAnsi="Times New Roman" w:cs="Times New Roman"/>
          <w:sz w:val="24"/>
          <w:szCs w:val="24"/>
          <w:lang w:eastAsia="et-EE"/>
        </w:rPr>
      </w:pPr>
    </w:p>
    <w:p w14:paraId="084A6B73" w14:textId="77777777" w:rsidR="00E60632" w:rsidRPr="00B444C4" w:rsidRDefault="00E60632" w:rsidP="00E60632">
      <w:pPr>
        <w:pStyle w:val="Vahedeta"/>
        <w:jc w:val="both"/>
        <w:rPr>
          <w:rFonts w:ascii="Times New Roman" w:eastAsia="Times New Roman" w:hAnsi="Times New Roman" w:cs="Times New Roman"/>
          <w:sz w:val="24"/>
          <w:szCs w:val="24"/>
          <w:lang w:eastAsia="et-EE"/>
        </w:rPr>
      </w:pPr>
      <w:r w:rsidRPr="00B444C4">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2</w:t>
      </w:r>
      <w:r w:rsidRPr="00B444C4">
        <w:rPr>
          <w:rFonts w:ascii="Times New Roman" w:eastAsia="Times New Roman" w:hAnsi="Times New Roman" w:cs="Times New Roman"/>
          <w:sz w:val="24"/>
          <w:szCs w:val="24"/>
          <w:lang w:eastAsia="et-EE"/>
        </w:rPr>
        <w:t>) Televisiooniteenuse osutaja varub teleprogrammi aastamahust, millest on maha arvatud uudiste-, spordi- ja mänge sisaldavate saadete ning reklaami, otsepakkumise ja teleteksti maht, vähemalt kümme protsenti selliste Euroopa päritoluga audiovisuaalsete teoste edastamiseks, mille on loonud sellest televisiooniteenuse osutajast sõltumatud tootjad. Nimetatud teoste hulgas peab olema teoseid, mille tootmisest ei ole möödunud rohkem kui viis aastat.</w:t>
      </w:r>
    </w:p>
    <w:p w14:paraId="2A08E2A3" w14:textId="77777777" w:rsidR="00E60632" w:rsidRPr="00B444C4" w:rsidRDefault="00E60632" w:rsidP="00E60632">
      <w:pPr>
        <w:pStyle w:val="Vahedeta"/>
        <w:jc w:val="both"/>
        <w:rPr>
          <w:rFonts w:ascii="Times New Roman" w:eastAsia="Times New Roman" w:hAnsi="Times New Roman" w:cs="Times New Roman"/>
          <w:sz w:val="24"/>
          <w:szCs w:val="24"/>
          <w:lang w:eastAsia="et-EE"/>
        </w:rPr>
      </w:pPr>
    </w:p>
    <w:p w14:paraId="31EB421C" w14:textId="77777777" w:rsidR="00E60632" w:rsidRPr="00B444C4" w:rsidRDefault="00E60632" w:rsidP="00E60632">
      <w:pPr>
        <w:pStyle w:val="Vahedeta"/>
        <w:jc w:val="both"/>
        <w:rPr>
          <w:rFonts w:ascii="Times New Roman" w:eastAsia="Times New Roman" w:hAnsi="Times New Roman" w:cs="Times New Roman"/>
          <w:sz w:val="24"/>
          <w:szCs w:val="24"/>
          <w:lang w:eastAsia="et-EE"/>
        </w:rPr>
      </w:pPr>
      <w:r w:rsidRPr="00B444C4">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3</w:t>
      </w:r>
      <w:r w:rsidRPr="00B444C4">
        <w:rPr>
          <w:rFonts w:ascii="Times New Roman" w:eastAsia="Times New Roman" w:hAnsi="Times New Roman" w:cs="Times New Roman"/>
          <w:sz w:val="24"/>
          <w:szCs w:val="24"/>
          <w:lang w:eastAsia="et-EE"/>
        </w:rPr>
        <w:t xml:space="preserve">) Teleprogrammidele, mis edastavad vaid telereklaami ja otsepakkumist või üksnes enesetutvustust, ei kohaldata käesoleva paragrahvi lõigetes </w:t>
      </w:r>
      <w:r w:rsidRPr="00A65F8B">
        <w:rPr>
          <w:rFonts w:ascii="Times New Roman" w:eastAsia="Times New Roman" w:hAnsi="Times New Roman" w:cs="Times New Roman"/>
          <w:sz w:val="24"/>
          <w:szCs w:val="24"/>
          <w:lang w:eastAsia="et-EE"/>
        </w:rPr>
        <w:t>1 ja 2</w:t>
      </w:r>
      <w:r>
        <w:rPr>
          <w:rFonts w:ascii="Times New Roman" w:eastAsia="Times New Roman" w:hAnsi="Times New Roman" w:cs="Times New Roman"/>
          <w:sz w:val="24"/>
          <w:szCs w:val="24"/>
          <w:lang w:eastAsia="et-EE"/>
        </w:rPr>
        <w:t xml:space="preserve"> </w:t>
      </w:r>
      <w:r w:rsidRPr="00B444C4">
        <w:rPr>
          <w:rFonts w:ascii="Times New Roman" w:eastAsia="Times New Roman" w:hAnsi="Times New Roman" w:cs="Times New Roman"/>
          <w:sz w:val="24"/>
          <w:szCs w:val="24"/>
          <w:lang w:eastAsia="et-EE"/>
        </w:rPr>
        <w:t>sätestatud nõudeid.</w:t>
      </w:r>
    </w:p>
    <w:p w14:paraId="2953FD2C" w14:textId="77777777" w:rsidR="00E60632" w:rsidRPr="00B444C4" w:rsidRDefault="00E60632" w:rsidP="00E60632">
      <w:pPr>
        <w:pStyle w:val="Vahedeta"/>
        <w:jc w:val="both"/>
        <w:rPr>
          <w:rFonts w:ascii="Times New Roman" w:eastAsia="Times New Roman" w:hAnsi="Times New Roman" w:cs="Times New Roman"/>
          <w:sz w:val="24"/>
          <w:szCs w:val="24"/>
          <w:lang w:eastAsia="et-EE"/>
        </w:rPr>
      </w:pPr>
    </w:p>
    <w:p w14:paraId="16244206" w14:textId="77777777" w:rsidR="00E60632" w:rsidRPr="00B444C4" w:rsidRDefault="00E60632" w:rsidP="00E60632">
      <w:pPr>
        <w:pStyle w:val="Vahedeta"/>
        <w:jc w:val="both"/>
        <w:rPr>
          <w:rFonts w:ascii="Times New Roman" w:eastAsia="Times New Roman" w:hAnsi="Times New Roman" w:cs="Times New Roman"/>
          <w:sz w:val="24"/>
          <w:szCs w:val="24"/>
          <w:lang w:eastAsia="et-EE"/>
        </w:rPr>
      </w:pPr>
      <w:r w:rsidRPr="00B444C4">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4</w:t>
      </w:r>
      <w:r w:rsidRPr="00B444C4">
        <w:rPr>
          <w:rFonts w:ascii="Times New Roman" w:eastAsia="Times New Roman" w:hAnsi="Times New Roman" w:cs="Times New Roman"/>
          <w:sz w:val="24"/>
          <w:szCs w:val="24"/>
          <w:lang w:eastAsia="et-EE"/>
        </w:rPr>
        <w:t xml:space="preserve">) Käesoleva paragrahvi lõigetes </w:t>
      </w:r>
      <w:r w:rsidRPr="00A65F8B">
        <w:rPr>
          <w:rFonts w:ascii="Times New Roman" w:eastAsia="Times New Roman" w:hAnsi="Times New Roman" w:cs="Times New Roman"/>
          <w:sz w:val="24"/>
          <w:szCs w:val="24"/>
          <w:lang w:eastAsia="et-EE"/>
        </w:rPr>
        <w:t>1 ja 2</w:t>
      </w:r>
      <w:r w:rsidRPr="00B444C4">
        <w:rPr>
          <w:rFonts w:ascii="Times New Roman" w:eastAsia="Times New Roman" w:hAnsi="Times New Roman" w:cs="Times New Roman"/>
          <w:sz w:val="24"/>
          <w:szCs w:val="24"/>
          <w:lang w:eastAsia="et-EE"/>
        </w:rPr>
        <w:t xml:space="preserve"> sätestatud nõudeid ei kohaldata programmide suhtes, mida edastatakse ajutise </w:t>
      </w:r>
      <w:r w:rsidRPr="00611A1A">
        <w:rPr>
          <w:rFonts w:ascii="Times New Roman" w:eastAsia="Times New Roman" w:hAnsi="Times New Roman" w:cs="Times New Roman"/>
          <w:sz w:val="24"/>
          <w:szCs w:val="24"/>
          <w:lang w:eastAsia="et-EE"/>
        </w:rPr>
        <w:t>televisiooniloa a</w:t>
      </w:r>
      <w:r w:rsidRPr="00B444C4">
        <w:rPr>
          <w:rFonts w:ascii="Times New Roman" w:eastAsia="Times New Roman" w:hAnsi="Times New Roman" w:cs="Times New Roman"/>
          <w:sz w:val="24"/>
          <w:szCs w:val="24"/>
          <w:lang w:eastAsia="et-EE"/>
        </w:rPr>
        <w:t>lusel.</w:t>
      </w:r>
      <w:r>
        <w:rPr>
          <w:rFonts w:ascii="Times New Roman" w:eastAsia="Times New Roman" w:hAnsi="Times New Roman" w:cs="Times New Roman"/>
          <w:sz w:val="24"/>
          <w:szCs w:val="24"/>
          <w:lang w:eastAsia="et-EE"/>
        </w:rPr>
        <w:t xml:space="preserve"> </w:t>
      </w:r>
    </w:p>
    <w:p w14:paraId="0805AD23" w14:textId="77777777" w:rsidR="00E60632" w:rsidRPr="00B444C4" w:rsidRDefault="00E60632" w:rsidP="00E60632">
      <w:pPr>
        <w:pStyle w:val="Vahedeta"/>
        <w:jc w:val="both"/>
        <w:rPr>
          <w:rFonts w:ascii="Times New Roman" w:eastAsia="Times New Roman" w:hAnsi="Times New Roman" w:cs="Times New Roman"/>
          <w:sz w:val="24"/>
          <w:szCs w:val="24"/>
          <w:lang w:eastAsia="et-EE"/>
        </w:rPr>
      </w:pPr>
    </w:p>
    <w:p w14:paraId="5CCFB9BB" w14:textId="77777777" w:rsidR="00E60632" w:rsidRDefault="00E60632" w:rsidP="00E60632">
      <w:pPr>
        <w:pStyle w:val="Vahedeta"/>
        <w:jc w:val="both"/>
        <w:rPr>
          <w:rFonts w:ascii="Times New Roman" w:eastAsia="Times New Roman" w:hAnsi="Times New Roman" w:cs="Times New Roman"/>
          <w:sz w:val="24"/>
          <w:szCs w:val="24"/>
          <w:lang w:eastAsia="et-EE"/>
        </w:rPr>
      </w:pPr>
      <w:r w:rsidRPr="00B444C4">
        <w:rPr>
          <w:rFonts w:ascii="Times New Roman" w:eastAsia="Times New Roman" w:hAnsi="Times New Roman" w:cs="Times New Roman"/>
          <w:sz w:val="24"/>
          <w:szCs w:val="24"/>
          <w:lang w:eastAsia="et-EE"/>
        </w:rPr>
        <w:lastRenderedPageBreak/>
        <w:t>(</w:t>
      </w:r>
      <w:r>
        <w:rPr>
          <w:rFonts w:ascii="Times New Roman" w:eastAsia="Times New Roman" w:hAnsi="Times New Roman" w:cs="Times New Roman"/>
          <w:sz w:val="24"/>
          <w:szCs w:val="24"/>
          <w:lang w:eastAsia="et-EE"/>
        </w:rPr>
        <w:t>5</w:t>
      </w:r>
      <w:r w:rsidRPr="00B444C4">
        <w:rPr>
          <w:rFonts w:ascii="Times New Roman" w:eastAsia="Times New Roman" w:hAnsi="Times New Roman" w:cs="Times New Roman"/>
          <w:sz w:val="24"/>
          <w:szCs w:val="24"/>
          <w:lang w:eastAsia="et-EE"/>
        </w:rPr>
        <w:t xml:space="preserve">) Televisiooniteenuse osutaja esitab Tarbijakaitse ja Tehnilise Järelevalve Ametile igal aastal 15. veebruariks andmed käesoleva paragrahvi lõigetes </w:t>
      </w:r>
      <w:r w:rsidRPr="00A65F8B">
        <w:rPr>
          <w:rFonts w:ascii="Times New Roman" w:eastAsia="Times New Roman" w:hAnsi="Times New Roman" w:cs="Times New Roman"/>
          <w:sz w:val="24"/>
          <w:szCs w:val="24"/>
          <w:lang w:eastAsia="et-EE"/>
        </w:rPr>
        <w:t>1 ja 2</w:t>
      </w:r>
      <w:r w:rsidRPr="00B444C4">
        <w:rPr>
          <w:rFonts w:ascii="Times New Roman" w:eastAsia="Times New Roman" w:hAnsi="Times New Roman" w:cs="Times New Roman"/>
          <w:sz w:val="24"/>
          <w:szCs w:val="24"/>
          <w:lang w:eastAsia="et-EE"/>
        </w:rPr>
        <w:t xml:space="preserve"> nimetatud nõuete täitmise kohta eelmisel kalendriaastal.</w:t>
      </w:r>
      <w:r>
        <w:rPr>
          <w:rFonts w:ascii="Times New Roman" w:eastAsia="Times New Roman" w:hAnsi="Times New Roman" w:cs="Times New Roman"/>
          <w:sz w:val="24"/>
          <w:szCs w:val="24"/>
          <w:lang w:eastAsia="et-EE"/>
        </w:rPr>
        <w:t>“;</w:t>
      </w:r>
    </w:p>
    <w:p w14:paraId="2815269B" w14:textId="77777777" w:rsidR="00E60632" w:rsidRDefault="00E60632" w:rsidP="00E60632">
      <w:pPr>
        <w:pStyle w:val="Vahedeta"/>
        <w:jc w:val="both"/>
        <w:rPr>
          <w:rFonts w:ascii="Times New Roman" w:eastAsia="Times New Roman" w:hAnsi="Times New Roman" w:cs="Times New Roman"/>
          <w:sz w:val="24"/>
          <w:szCs w:val="24"/>
          <w:lang w:eastAsia="et-EE"/>
        </w:rPr>
      </w:pPr>
    </w:p>
    <w:p w14:paraId="57A72701" w14:textId="77777777" w:rsidR="004839EA" w:rsidRPr="00D22C58" w:rsidRDefault="004839EA" w:rsidP="004839EA">
      <w:pPr>
        <w:pStyle w:val="Vahedeta"/>
        <w:jc w:val="both"/>
        <w:rPr>
          <w:rFonts w:ascii="Times New Roman" w:eastAsia="Times New Roman" w:hAnsi="Times New Roman" w:cs="Times New Roman"/>
          <w:sz w:val="24"/>
          <w:szCs w:val="24"/>
          <w:lang w:eastAsia="et-EE"/>
        </w:rPr>
      </w:pPr>
      <w:r w:rsidRPr="00E928CC">
        <w:rPr>
          <w:rFonts w:ascii="Times New Roman" w:eastAsia="Times New Roman" w:hAnsi="Times New Roman" w:cs="Times New Roman"/>
          <w:b/>
          <w:bCs/>
          <w:sz w:val="24"/>
          <w:szCs w:val="24"/>
          <w:lang w:eastAsia="et-EE"/>
        </w:rPr>
        <w:t>10)</w:t>
      </w:r>
      <w:r w:rsidRPr="00E928CC">
        <w:rPr>
          <w:rFonts w:ascii="Times New Roman" w:eastAsia="Times New Roman" w:hAnsi="Times New Roman" w:cs="Times New Roman"/>
          <w:sz w:val="24"/>
          <w:szCs w:val="24"/>
          <w:lang w:eastAsia="et-EE"/>
        </w:rPr>
        <w:t xml:space="preserve"> paragrahv 9 muudetakse ja sõnastatakse järgmiselt:</w:t>
      </w:r>
    </w:p>
    <w:p w14:paraId="429023DC" w14:textId="77777777" w:rsidR="004839EA" w:rsidRPr="00D22C58" w:rsidRDefault="004839EA" w:rsidP="004839EA">
      <w:pPr>
        <w:pStyle w:val="Vahedeta"/>
        <w:jc w:val="both"/>
        <w:rPr>
          <w:rFonts w:ascii="Times New Roman" w:eastAsia="Times New Roman" w:hAnsi="Times New Roman" w:cs="Times New Roman"/>
          <w:sz w:val="24"/>
          <w:szCs w:val="24"/>
          <w:lang w:eastAsia="et-EE"/>
        </w:rPr>
      </w:pPr>
    </w:p>
    <w:p w14:paraId="2EBC883D" w14:textId="2D07C40B" w:rsidR="004839EA" w:rsidRPr="00E928CC" w:rsidRDefault="004839EA" w:rsidP="004839EA">
      <w:pPr>
        <w:shd w:val="clear" w:color="auto" w:fill="FFFFFF"/>
        <w:outlineLvl w:val="2"/>
        <w:rPr>
          <w:rFonts w:eastAsia="Times New Roman" w:cs="Times New Roman"/>
          <w:b/>
          <w:bCs/>
          <w:lang w:eastAsia="et-EE"/>
        </w:rPr>
      </w:pPr>
      <w:r w:rsidRPr="00E928CC">
        <w:rPr>
          <w:rFonts w:eastAsia="Times New Roman" w:cs="Times New Roman"/>
          <w:lang w:eastAsia="et-EE"/>
        </w:rPr>
        <w:t>„</w:t>
      </w:r>
      <w:r w:rsidRPr="00E928CC">
        <w:rPr>
          <w:rFonts w:eastAsia="Times New Roman" w:cs="Times New Roman"/>
          <w:b/>
          <w:bCs/>
          <w:bdr w:val="none" w:sz="0" w:space="0" w:color="auto" w:frame="1"/>
          <w:lang w:eastAsia="et-EE"/>
        </w:rPr>
        <w:t xml:space="preserve">§ 9. </w:t>
      </w:r>
      <w:r w:rsidRPr="00E928CC">
        <w:rPr>
          <w:rFonts w:eastAsia="Times New Roman" w:cs="Times New Roman"/>
          <w:b/>
          <w:bCs/>
          <w:lang w:eastAsia="et-EE"/>
        </w:rPr>
        <w:t>Nõuded raadioprogrammile</w:t>
      </w:r>
    </w:p>
    <w:p w14:paraId="11C3536C" w14:textId="77777777" w:rsidR="004839EA" w:rsidRPr="00E928CC" w:rsidRDefault="004839EA" w:rsidP="004839EA">
      <w:pPr>
        <w:shd w:val="clear" w:color="auto" w:fill="FFFFFF"/>
        <w:outlineLvl w:val="2"/>
        <w:rPr>
          <w:rFonts w:eastAsia="Times New Roman" w:cs="Times New Roman"/>
          <w:bdr w:val="none" w:sz="0" w:space="0" w:color="auto" w:frame="1"/>
          <w:lang w:eastAsia="et-EE"/>
        </w:rPr>
      </w:pPr>
    </w:p>
    <w:p w14:paraId="0D63FFC0" w14:textId="22C9DFEE" w:rsidR="004839EA" w:rsidRPr="00E928CC" w:rsidRDefault="004839EA" w:rsidP="004839EA">
      <w:pPr>
        <w:shd w:val="clear" w:color="auto" w:fill="FFFFFF"/>
        <w:outlineLvl w:val="2"/>
        <w:rPr>
          <w:rFonts w:eastAsia="Times New Roman" w:cs="Times New Roman"/>
          <w:lang w:eastAsia="et-EE"/>
        </w:rPr>
      </w:pPr>
      <w:r w:rsidRPr="00E928CC">
        <w:rPr>
          <w:rFonts w:eastAsia="Times New Roman" w:cs="Times New Roman"/>
          <w:bdr w:val="none" w:sz="0" w:space="0" w:color="auto" w:frame="1"/>
          <w:lang w:eastAsia="et-EE"/>
        </w:rPr>
        <w:t>(</w:t>
      </w:r>
      <w:r w:rsidRPr="00E928CC">
        <w:rPr>
          <w:rFonts w:eastAsia="Times New Roman" w:cs="Times New Roman"/>
          <w:lang w:eastAsia="et-EE"/>
        </w:rPr>
        <w:t xml:space="preserve">1) Raadioprogrammi nädalamaht peab olema vähemalt 84 tundi. </w:t>
      </w:r>
      <w:del w:id="63" w:author="Merike Koppel - JUSTDIGI" w:date="2025-09-23T09:42:00Z" w16du:dateUtc="2025-09-23T06:42:00Z">
        <w:r w:rsidRPr="00E928CC" w:rsidDel="00464574">
          <w:rPr>
            <w:rFonts w:eastAsia="Times New Roman" w:cs="Times New Roman"/>
            <w:lang w:eastAsia="et-EE"/>
          </w:rPr>
          <w:delText xml:space="preserve">Nimetatud </w:delText>
        </w:r>
      </w:del>
      <w:ins w:id="64" w:author="Merike Koppel - JUSTDIGI" w:date="2025-09-23T09:42:00Z" w16du:dateUtc="2025-09-23T06:42:00Z">
        <w:r w:rsidR="00464574">
          <w:rPr>
            <w:rFonts w:eastAsia="Times New Roman" w:cs="Times New Roman"/>
            <w:lang w:eastAsia="et-EE"/>
          </w:rPr>
          <w:t>Seda</w:t>
        </w:r>
        <w:r w:rsidR="00464574" w:rsidRPr="00E928CC">
          <w:rPr>
            <w:rFonts w:eastAsia="Times New Roman" w:cs="Times New Roman"/>
            <w:lang w:eastAsia="et-EE"/>
          </w:rPr>
          <w:t xml:space="preserve"> </w:t>
        </w:r>
      </w:ins>
      <w:r w:rsidRPr="00E928CC">
        <w:rPr>
          <w:rFonts w:eastAsia="Times New Roman" w:cs="Times New Roman"/>
          <w:lang w:eastAsia="et-EE"/>
        </w:rPr>
        <w:t>nõue</w:t>
      </w:r>
      <w:ins w:id="65" w:author="Merike Koppel - JUSTDIGI" w:date="2025-09-23T09:42:00Z" w16du:dateUtc="2025-09-23T06:42:00Z">
        <w:r w:rsidR="00464574">
          <w:rPr>
            <w:rFonts w:eastAsia="Times New Roman" w:cs="Times New Roman"/>
            <w:lang w:eastAsia="et-EE"/>
          </w:rPr>
          <w:t>t</w:t>
        </w:r>
      </w:ins>
      <w:r w:rsidRPr="00E928CC">
        <w:rPr>
          <w:rFonts w:eastAsia="Times New Roman" w:cs="Times New Roman"/>
          <w:lang w:eastAsia="et-EE"/>
        </w:rPr>
        <w:t xml:space="preserve"> ei kohald</w:t>
      </w:r>
      <w:del w:id="66" w:author="Merike Koppel - JUSTDIGI" w:date="2025-09-23T09:42:00Z" w16du:dateUtc="2025-09-23T06:42:00Z">
        <w:r w:rsidRPr="00E928CC" w:rsidDel="00464574">
          <w:rPr>
            <w:rFonts w:eastAsia="Times New Roman" w:cs="Times New Roman"/>
            <w:lang w:eastAsia="et-EE"/>
          </w:rPr>
          <w:delText>u</w:delText>
        </w:r>
      </w:del>
      <w:ins w:id="67" w:author="Merike Koppel - JUSTDIGI" w:date="2025-09-23T09:42:00Z" w16du:dateUtc="2025-09-23T06:42:00Z">
        <w:r w:rsidR="00464574">
          <w:rPr>
            <w:rFonts w:eastAsia="Times New Roman" w:cs="Times New Roman"/>
            <w:lang w:eastAsia="et-EE"/>
          </w:rPr>
          <w:t>ata</w:t>
        </w:r>
      </w:ins>
      <w:r w:rsidRPr="00E928CC">
        <w:rPr>
          <w:rFonts w:eastAsia="Times New Roman" w:cs="Times New Roman"/>
          <w:lang w:eastAsia="et-EE"/>
        </w:rPr>
        <w:t xml:space="preserve"> </w:t>
      </w:r>
      <w:commentRangeStart w:id="68"/>
      <w:r w:rsidRPr="00E928CC">
        <w:rPr>
          <w:rFonts w:eastAsia="Times New Roman" w:cs="Times New Roman"/>
          <w:lang w:eastAsia="et-EE"/>
        </w:rPr>
        <w:t>ajutise</w:t>
      </w:r>
      <w:del w:id="69" w:author="Merike Koppel - JUSTDIGI" w:date="2025-09-23T09:43:00Z" w16du:dateUtc="2025-09-23T06:43:00Z">
        <w:r w:rsidRPr="00E928CC" w:rsidDel="00464574">
          <w:rPr>
            <w:rFonts w:eastAsia="Times New Roman" w:cs="Times New Roman"/>
            <w:lang w:eastAsia="et-EE"/>
          </w:rPr>
          <w:delText>le</w:delText>
        </w:r>
      </w:del>
      <w:r w:rsidRPr="00E928CC">
        <w:rPr>
          <w:rFonts w:eastAsia="Times New Roman" w:cs="Times New Roman"/>
          <w:lang w:eastAsia="et-EE"/>
        </w:rPr>
        <w:t xml:space="preserve"> raadioloa</w:t>
      </w:r>
      <w:ins w:id="70" w:author="Merike Koppel - JUSTDIGI" w:date="2025-09-23T09:44:00Z" w16du:dateUtc="2025-09-23T06:44:00Z">
        <w:r w:rsidR="00464574">
          <w:rPr>
            <w:rFonts w:eastAsia="Times New Roman" w:cs="Times New Roman"/>
            <w:lang w:eastAsia="et-EE"/>
          </w:rPr>
          <w:t xml:space="preserve"> alusel edastatavale raadioprogrammile</w:t>
        </w:r>
      </w:ins>
      <w:del w:id="71" w:author="Merike Koppel - JUSTDIGI" w:date="2025-09-23T09:43:00Z" w16du:dateUtc="2025-09-23T06:43:00Z">
        <w:r w:rsidRPr="00E928CC" w:rsidDel="00464574">
          <w:rPr>
            <w:rFonts w:eastAsia="Times New Roman" w:cs="Times New Roman"/>
            <w:lang w:eastAsia="et-EE"/>
          </w:rPr>
          <w:delText>le</w:delText>
        </w:r>
      </w:del>
      <w:commentRangeEnd w:id="68"/>
      <w:r w:rsidR="00036324">
        <w:rPr>
          <w:rStyle w:val="Kommentaariviide"/>
        </w:rPr>
        <w:commentReference w:id="68"/>
      </w:r>
      <w:r w:rsidRPr="00E928CC">
        <w:rPr>
          <w:rFonts w:eastAsia="Times New Roman" w:cs="Times New Roman"/>
          <w:lang w:eastAsia="et-EE"/>
        </w:rPr>
        <w:t>.</w:t>
      </w:r>
    </w:p>
    <w:p w14:paraId="27007577" w14:textId="77777777" w:rsidR="004839EA" w:rsidRPr="00D645B4" w:rsidRDefault="004839EA" w:rsidP="00E60632">
      <w:pPr>
        <w:pStyle w:val="Vahedeta"/>
        <w:jc w:val="both"/>
        <w:rPr>
          <w:rFonts w:ascii="Times New Roman" w:eastAsia="Times New Roman" w:hAnsi="Times New Roman" w:cs="Times New Roman"/>
          <w:sz w:val="24"/>
          <w:szCs w:val="24"/>
          <w:lang w:eastAsia="et-EE"/>
        </w:rPr>
      </w:pPr>
    </w:p>
    <w:p w14:paraId="330E54D5" w14:textId="2A234ED1" w:rsidR="004839EA" w:rsidRDefault="004839EA" w:rsidP="26C4B50A">
      <w:pPr>
        <w:shd w:val="clear" w:color="auto" w:fill="FFFFFF" w:themeFill="background1"/>
        <w:outlineLvl w:val="2"/>
        <w:rPr>
          <w:rStyle w:val="cf11"/>
          <w:rFonts w:ascii="Times New Roman" w:eastAsia="Times New Roman" w:hAnsi="Times New Roman" w:cs="Times New Roman"/>
          <w:color w:val="000000" w:themeColor="text1"/>
          <w:sz w:val="24"/>
          <w:szCs w:val="24"/>
        </w:rPr>
      </w:pPr>
      <w:r w:rsidRPr="26C4B50A">
        <w:rPr>
          <w:rStyle w:val="cf01"/>
          <w:rFonts w:ascii="Times New Roman" w:hAnsi="Times New Roman" w:cs="Times New Roman"/>
          <w:color w:val="auto"/>
          <w:sz w:val="24"/>
          <w:szCs w:val="24"/>
        </w:rPr>
        <w:t xml:space="preserve">(2) </w:t>
      </w:r>
      <w:r w:rsidR="6F604761" w:rsidRPr="26C4B50A">
        <w:rPr>
          <w:rStyle w:val="cf01"/>
          <w:rFonts w:ascii="Times New Roman" w:eastAsia="Times New Roman" w:hAnsi="Times New Roman" w:cs="Times New Roman"/>
          <w:color w:val="auto"/>
          <w:sz w:val="24"/>
          <w:szCs w:val="24"/>
        </w:rPr>
        <w:t>Raadioloa alusel tegutsev raadioteenuse osutaja edastab raadioprogrammis muusikateoste kalendrikuu mahust vähemalt 30 protsenti Eesti autorite loodud või Eesti esitajate esitatud muusikateoseid. Raadioloa alusel tegutsev</w:t>
      </w:r>
      <w:r w:rsidR="6F604761" w:rsidRPr="26C4B50A">
        <w:rPr>
          <w:rStyle w:val="cf11"/>
          <w:rFonts w:ascii="Times New Roman" w:eastAsia="Times New Roman" w:hAnsi="Times New Roman" w:cs="Times New Roman"/>
          <w:sz w:val="24"/>
          <w:szCs w:val="24"/>
        </w:rPr>
        <w:t xml:space="preserve"> raadioteenuse osutaja, </w:t>
      </w:r>
      <w:ins w:id="72" w:author="Merike Koppel - JUSTDIGI" w:date="2025-09-18T15:29:00Z" w16du:dateUtc="2025-09-18T12:29:00Z">
        <w:r w:rsidR="00BB3C99">
          <w:rPr>
            <w:rStyle w:val="cf11"/>
            <w:rFonts w:ascii="Times New Roman" w:eastAsia="Times New Roman" w:hAnsi="Times New Roman" w:cs="Times New Roman"/>
            <w:sz w:val="24"/>
            <w:szCs w:val="24"/>
          </w:rPr>
          <w:t>ke</w:t>
        </w:r>
      </w:ins>
      <w:del w:id="73" w:author="Merike Koppel - JUSTDIGI" w:date="2025-09-18T15:29:00Z" w16du:dateUtc="2025-09-18T12:29:00Z">
        <w:r w:rsidR="6F604761" w:rsidRPr="26C4B50A" w:rsidDel="00BB3C99">
          <w:rPr>
            <w:rStyle w:val="cf11"/>
            <w:rFonts w:ascii="Times New Roman" w:eastAsia="Times New Roman" w:hAnsi="Times New Roman" w:cs="Times New Roman"/>
            <w:sz w:val="24"/>
            <w:szCs w:val="24"/>
          </w:rPr>
          <w:delText>mi</w:delText>
        </w:r>
      </w:del>
      <w:r w:rsidR="6F604761" w:rsidRPr="26C4B50A">
        <w:rPr>
          <w:rStyle w:val="cf11"/>
          <w:rFonts w:ascii="Times New Roman" w:eastAsia="Times New Roman" w:hAnsi="Times New Roman" w:cs="Times New Roman"/>
          <w:sz w:val="24"/>
          <w:szCs w:val="24"/>
        </w:rPr>
        <w:t xml:space="preserve">lle muukeelsed sõnasaated moodustavad </w:t>
      </w:r>
      <w:del w:id="74" w:author="Merike Koppel - JUSTDIGI" w:date="2025-09-22T13:43:00Z" w16du:dateUtc="2025-09-22T10:43:00Z">
        <w:r w:rsidR="6F604761" w:rsidRPr="26C4B50A" w:rsidDel="00185196">
          <w:rPr>
            <w:rStyle w:val="cf11"/>
            <w:rFonts w:ascii="Times New Roman" w:eastAsia="Times New Roman" w:hAnsi="Times New Roman" w:cs="Times New Roman"/>
            <w:sz w:val="24"/>
            <w:szCs w:val="24"/>
          </w:rPr>
          <w:delText xml:space="preserve">programmi mahust </w:delText>
        </w:r>
      </w:del>
      <w:r w:rsidR="6127E8BE" w:rsidRPr="26C4B50A">
        <w:rPr>
          <w:rStyle w:val="cf11"/>
          <w:rFonts w:ascii="Times New Roman" w:eastAsia="Times New Roman" w:hAnsi="Times New Roman" w:cs="Times New Roman"/>
          <w:sz w:val="24"/>
          <w:szCs w:val="24"/>
        </w:rPr>
        <w:t xml:space="preserve">tööpäeviti </w:t>
      </w:r>
      <w:r w:rsidR="6C2F1090" w:rsidRPr="26C4B50A">
        <w:rPr>
          <w:rStyle w:val="cf11"/>
          <w:rFonts w:ascii="Times New Roman" w:eastAsia="Times New Roman" w:hAnsi="Times New Roman" w:cs="Times New Roman"/>
          <w:sz w:val="24"/>
          <w:szCs w:val="24"/>
        </w:rPr>
        <w:t xml:space="preserve">ajavahemikul </w:t>
      </w:r>
      <w:r w:rsidR="6C2F1090" w:rsidRPr="26C4B50A">
        <w:rPr>
          <w:rFonts w:cs="Times New Roman"/>
        </w:rPr>
        <w:t xml:space="preserve">kella 6.00-st kuni 22.00-ni </w:t>
      </w:r>
      <w:r w:rsidR="6464FE12" w:rsidRPr="26C4B50A">
        <w:rPr>
          <w:rStyle w:val="cf11"/>
          <w:rFonts w:ascii="Times New Roman" w:eastAsia="Times New Roman" w:hAnsi="Times New Roman" w:cs="Times New Roman"/>
          <w:sz w:val="24"/>
          <w:szCs w:val="24"/>
        </w:rPr>
        <w:t xml:space="preserve">vähemalt </w:t>
      </w:r>
      <w:r w:rsidR="4CDA7E70" w:rsidRPr="26C4B50A">
        <w:rPr>
          <w:rStyle w:val="cf11"/>
          <w:rFonts w:ascii="Times New Roman" w:eastAsia="Times New Roman" w:hAnsi="Times New Roman" w:cs="Times New Roman"/>
          <w:sz w:val="24"/>
          <w:szCs w:val="24"/>
        </w:rPr>
        <w:t>20</w:t>
      </w:r>
      <w:r w:rsidR="6F604761" w:rsidRPr="26C4B50A">
        <w:rPr>
          <w:rStyle w:val="cf11"/>
          <w:rFonts w:ascii="Times New Roman" w:eastAsia="Times New Roman" w:hAnsi="Times New Roman" w:cs="Times New Roman"/>
          <w:sz w:val="24"/>
          <w:szCs w:val="24"/>
        </w:rPr>
        <w:t xml:space="preserve"> </w:t>
      </w:r>
      <w:r w:rsidR="7F6B6679" w:rsidRPr="26C4B50A">
        <w:rPr>
          <w:rStyle w:val="cf11"/>
          <w:rFonts w:ascii="Times New Roman" w:eastAsia="Times New Roman" w:hAnsi="Times New Roman" w:cs="Times New Roman"/>
          <w:sz w:val="24"/>
          <w:szCs w:val="24"/>
        </w:rPr>
        <w:t>protsenti</w:t>
      </w:r>
      <w:ins w:id="75" w:author="Merike Koppel - JUSTDIGI" w:date="2025-09-22T13:43:00Z" w16du:dateUtc="2025-09-22T10:43:00Z">
        <w:r w:rsidR="00185196">
          <w:rPr>
            <w:rStyle w:val="cf11"/>
            <w:rFonts w:ascii="Times New Roman" w:eastAsia="Times New Roman" w:hAnsi="Times New Roman" w:cs="Times New Roman"/>
            <w:sz w:val="24"/>
            <w:szCs w:val="24"/>
          </w:rPr>
          <w:t xml:space="preserve"> programmi mahust</w:t>
        </w:r>
      </w:ins>
      <w:r w:rsidR="6F604761" w:rsidRPr="26C4B50A">
        <w:rPr>
          <w:rStyle w:val="cf11"/>
          <w:rFonts w:ascii="Times New Roman" w:eastAsia="Times New Roman" w:hAnsi="Times New Roman" w:cs="Times New Roman"/>
          <w:sz w:val="24"/>
          <w:szCs w:val="24"/>
        </w:rPr>
        <w:t xml:space="preserve">, edastab muukeelses raadioprogrammis edastatavate muusikateoste kalendrikuu mahust vähemalt 15 protsenti Eesti autorite loodud </w:t>
      </w:r>
      <w:r w:rsidR="6F604761" w:rsidRPr="26C4B50A">
        <w:rPr>
          <w:rStyle w:val="cf01"/>
          <w:rFonts w:ascii="Times New Roman" w:eastAsia="Times New Roman" w:hAnsi="Times New Roman" w:cs="Times New Roman"/>
          <w:color w:val="auto"/>
          <w:sz w:val="24"/>
          <w:szCs w:val="24"/>
        </w:rPr>
        <w:t>või Eesti esitajate</w:t>
      </w:r>
      <w:r w:rsidR="6F604761" w:rsidRPr="26C4B50A">
        <w:rPr>
          <w:rStyle w:val="cf11"/>
          <w:rFonts w:ascii="Times New Roman" w:eastAsia="Times New Roman" w:hAnsi="Times New Roman" w:cs="Times New Roman"/>
          <w:sz w:val="24"/>
          <w:szCs w:val="24"/>
        </w:rPr>
        <w:t xml:space="preserve"> esitatud muusikateoseid.</w:t>
      </w:r>
    </w:p>
    <w:p w14:paraId="7D7A3CBA" w14:textId="5A7D2B9A" w:rsidR="1F9F5884" w:rsidRDefault="1F9F5884" w:rsidP="26C4B50A">
      <w:pPr>
        <w:shd w:val="clear" w:color="auto" w:fill="FFFFFF" w:themeFill="background1"/>
        <w:rPr>
          <w:rStyle w:val="cf11"/>
          <w:rFonts w:ascii="Times New Roman" w:eastAsia="Times New Roman" w:hAnsi="Times New Roman" w:cs="Times New Roman"/>
          <w:color w:val="000000" w:themeColor="text1"/>
          <w:sz w:val="24"/>
          <w:szCs w:val="24"/>
        </w:rPr>
      </w:pPr>
    </w:p>
    <w:p w14:paraId="4A15E8C4" w14:textId="547EDB29" w:rsidR="6F604761" w:rsidRDefault="6F604761" w:rsidP="26C4B50A">
      <w:pPr>
        <w:spacing w:line="257" w:lineRule="auto"/>
        <w:rPr>
          <w:rFonts w:eastAsia="Times New Roman" w:cs="Times New Roman"/>
        </w:rPr>
      </w:pPr>
      <w:r w:rsidRPr="26C4B50A">
        <w:rPr>
          <w:rFonts w:eastAsia="Times New Roman" w:cs="Times New Roman"/>
        </w:rPr>
        <w:t xml:space="preserve">(3) Sõnasaade käesoleva seaduse tähenduses on saade, kus </w:t>
      </w:r>
      <w:r w:rsidR="75F40956" w:rsidRPr="26C4B50A">
        <w:rPr>
          <w:rFonts w:eastAsia="Times New Roman" w:cs="Times New Roman"/>
        </w:rPr>
        <w:t>vähemalt poole</w:t>
      </w:r>
      <w:r w:rsidRPr="26C4B50A">
        <w:rPr>
          <w:rFonts w:eastAsia="Times New Roman" w:cs="Times New Roman"/>
        </w:rPr>
        <w:t xml:space="preserve"> </w:t>
      </w:r>
      <w:del w:id="76" w:author="Merike Koppel - JUSTDIGI" w:date="2025-09-18T15:34:00Z" w16du:dateUtc="2025-09-18T12:34:00Z">
        <w:r w:rsidRPr="26C4B50A" w:rsidDel="007D030B">
          <w:rPr>
            <w:rFonts w:eastAsia="Times New Roman" w:cs="Times New Roman"/>
          </w:rPr>
          <w:delText xml:space="preserve">saate </w:delText>
        </w:r>
      </w:del>
      <w:ins w:id="77" w:author="Merike Koppel - JUSTDIGI" w:date="2025-09-18T15:34:00Z" w16du:dateUtc="2025-09-18T12:34:00Z">
        <w:r w:rsidR="007D030B">
          <w:rPr>
            <w:rFonts w:eastAsia="Times New Roman" w:cs="Times New Roman"/>
          </w:rPr>
          <w:t>sell</w:t>
        </w:r>
        <w:r w:rsidR="007D030B" w:rsidRPr="26C4B50A">
          <w:rPr>
            <w:rFonts w:eastAsia="Times New Roman" w:cs="Times New Roman"/>
          </w:rPr>
          <w:t xml:space="preserve">e </w:t>
        </w:r>
      </w:ins>
      <w:r w:rsidRPr="26C4B50A">
        <w:rPr>
          <w:rFonts w:eastAsia="Times New Roman" w:cs="Times New Roman"/>
        </w:rPr>
        <w:t>mahust moodustab sõnaline osa. Sõnalise osa hulka ei arv</w:t>
      </w:r>
      <w:del w:id="78" w:author="Merike Koppel - JUSTDIGI" w:date="2025-09-23T09:50:00Z" w16du:dateUtc="2025-09-23T06:50:00Z">
        <w:r w:rsidRPr="26C4B50A" w:rsidDel="00F4585B">
          <w:rPr>
            <w:rFonts w:eastAsia="Times New Roman" w:cs="Times New Roman"/>
          </w:rPr>
          <w:delText>est</w:delText>
        </w:r>
      </w:del>
      <w:r w:rsidRPr="26C4B50A">
        <w:rPr>
          <w:rFonts w:eastAsia="Times New Roman" w:cs="Times New Roman"/>
        </w:rPr>
        <w:t>ata reklaami, otsepakkumisi ega omasaadete reklaami.</w:t>
      </w:r>
      <w:r w:rsidR="17C7D6C8" w:rsidRPr="26C4B50A">
        <w:rPr>
          <w:rFonts w:eastAsia="Times New Roman" w:cs="Times New Roman"/>
        </w:rPr>
        <w:t>”;</w:t>
      </w:r>
    </w:p>
    <w:p w14:paraId="5442332A" w14:textId="1249C933" w:rsidR="1F9F5884" w:rsidRDefault="1F9F5884" w:rsidP="1F9F5884">
      <w:pPr>
        <w:shd w:val="clear" w:color="auto" w:fill="FFFFFF" w:themeFill="background1"/>
        <w:outlineLvl w:val="2"/>
        <w:rPr>
          <w:rStyle w:val="cf01"/>
          <w:rFonts w:ascii="Times New Roman" w:hAnsi="Times New Roman" w:cs="Times New Roman"/>
          <w:color w:val="auto"/>
          <w:sz w:val="24"/>
          <w:szCs w:val="24"/>
        </w:rPr>
      </w:pPr>
    </w:p>
    <w:p w14:paraId="2A192281" w14:textId="7859B05A" w:rsidR="00E60632" w:rsidRDefault="00E928CC" w:rsidP="00E60632">
      <w:pPr>
        <w:shd w:val="clear" w:color="auto" w:fill="FFFFFF"/>
        <w:outlineLvl w:val="2"/>
        <w:rPr>
          <w:rFonts w:cs="Times New Roman"/>
        </w:rPr>
      </w:pPr>
      <w:r w:rsidRPr="00E928CC">
        <w:rPr>
          <w:rFonts w:cs="Times New Roman"/>
          <w:b/>
          <w:bCs/>
        </w:rPr>
        <w:t>11</w:t>
      </w:r>
      <w:r w:rsidR="00E60632" w:rsidRPr="00E928CC">
        <w:rPr>
          <w:rFonts w:cs="Times New Roman"/>
          <w:b/>
          <w:bCs/>
        </w:rPr>
        <w:t>)</w:t>
      </w:r>
      <w:r w:rsidR="00E60632" w:rsidRPr="00515E1A">
        <w:rPr>
          <w:rFonts w:cs="Times New Roman"/>
        </w:rPr>
        <w:t xml:space="preserve"> paragrahvi 13 lõikest 1 jäetakse välja sõnad „ja </w:t>
      </w:r>
      <w:proofErr w:type="spellStart"/>
      <w:r w:rsidR="00E60632" w:rsidRPr="00515E1A">
        <w:rPr>
          <w:rFonts w:cs="Times New Roman"/>
        </w:rPr>
        <w:t>kõrvaltingimustest</w:t>
      </w:r>
      <w:proofErr w:type="spellEnd"/>
      <w:r w:rsidR="00E60632" w:rsidRPr="00515E1A">
        <w:rPr>
          <w:rFonts w:cs="Times New Roman"/>
        </w:rPr>
        <w:t>“;</w:t>
      </w:r>
    </w:p>
    <w:p w14:paraId="214D8183" w14:textId="77777777" w:rsidR="00E60632" w:rsidRDefault="00E60632" w:rsidP="00E60632">
      <w:pPr>
        <w:shd w:val="clear" w:color="auto" w:fill="FFFFFF"/>
        <w:outlineLvl w:val="2"/>
        <w:rPr>
          <w:rFonts w:cs="Times New Roman"/>
        </w:rPr>
      </w:pPr>
    </w:p>
    <w:p w14:paraId="356E3F7B" w14:textId="6632D514" w:rsidR="00E60632" w:rsidRPr="004D3176" w:rsidRDefault="00E60632" w:rsidP="00E60632">
      <w:pPr>
        <w:shd w:val="clear" w:color="auto" w:fill="FFFFFF" w:themeFill="background1"/>
        <w:outlineLvl w:val="2"/>
        <w:rPr>
          <w:rFonts w:cs="Times New Roman"/>
        </w:rPr>
      </w:pPr>
      <w:r w:rsidRPr="002C4A8D">
        <w:rPr>
          <w:rFonts w:cs="Times New Roman"/>
          <w:b/>
          <w:bCs/>
        </w:rPr>
        <w:t>1</w:t>
      </w:r>
      <w:r w:rsidR="00E928CC">
        <w:rPr>
          <w:rFonts w:cs="Times New Roman"/>
          <w:b/>
          <w:bCs/>
        </w:rPr>
        <w:t>2</w:t>
      </w:r>
      <w:r w:rsidRPr="002C4A8D">
        <w:rPr>
          <w:rFonts w:cs="Times New Roman"/>
          <w:b/>
          <w:bCs/>
        </w:rPr>
        <w:t>)</w:t>
      </w:r>
      <w:r>
        <w:rPr>
          <w:rFonts w:cs="Times New Roman"/>
        </w:rPr>
        <w:t xml:space="preserve"> </w:t>
      </w:r>
      <w:r w:rsidRPr="19C5ABB6">
        <w:rPr>
          <w:rFonts w:cs="Times New Roman"/>
        </w:rPr>
        <w:t>paragrahvi 15 lõikeid 4</w:t>
      </w:r>
      <w:r w:rsidRPr="004D3176">
        <w:rPr>
          <w:rFonts w:eastAsia="Times New Roman" w:cs="Times New Roman"/>
          <w:lang w:eastAsia="et-EE"/>
        </w:rPr>
        <w:t>–</w:t>
      </w:r>
      <w:r w:rsidRPr="19C5ABB6">
        <w:rPr>
          <w:rFonts w:cs="Times New Roman"/>
        </w:rPr>
        <w:t xml:space="preserve">6 täiendatakse pärast sõna „ametialaselt“ </w:t>
      </w:r>
      <w:r w:rsidRPr="00B60DE1">
        <w:rPr>
          <w:rFonts w:cs="Times New Roman"/>
        </w:rPr>
        <w:t xml:space="preserve">sõnadega „või püsiva </w:t>
      </w:r>
      <w:bookmarkStart w:id="79" w:name="_Hlk204245683"/>
      <w:r w:rsidRPr="00B60DE1">
        <w:rPr>
          <w:rFonts w:cs="Times New Roman"/>
        </w:rPr>
        <w:t>lähedase</w:t>
      </w:r>
      <w:bookmarkEnd w:id="79"/>
      <w:r w:rsidRPr="00B60DE1">
        <w:rPr>
          <w:rFonts w:cs="Times New Roman"/>
        </w:rPr>
        <w:t xml:space="preserve"> suhte tõttu“;</w:t>
      </w:r>
    </w:p>
    <w:p w14:paraId="618610B2" w14:textId="77777777" w:rsidR="00E60632" w:rsidRPr="004D3176" w:rsidRDefault="00E60632" w:rsidP="00E60632">
      <w:pPr>
        <w:shd w:val="clear" w:color="auto" w:fill="FFFFFF"/>
        <w:outlineLvl w:val="2"/>
        <w:rPr>
          <w:rFonts w:cs="Times New Roman"/>
        </w:rPr>
      </w:pPr>
    </w:p>
    <w:p w14:paraId="6F3B73A6" w14:textId="7BC83D3E" w:rsidR="00E60632" w:rsidRDefault="00E60632" w:rsidP="00E60632">
      <w:pPr>
        <w:pStyle w:val="Vahedeta"/>
        <w:jc w:val="both"/>
        <w:rPr>
          <w:rFonts w:ascii="Times New Roman" w:hAnsi="Times New Roman" w:cs="Times New Roman"/>
          <w:sz w:val="24"/>
          <w:szCs w:val="24"/>
        </w:rPr>
      </w:pPr>
      <w:r w:rsidRPr="002C4A8D">
        <w:rPr>
          <w:rFonts w:ascii="Times New Roman" w:eastAsia="Times New Roman" w:hAnsi="Times New Roman" w:cs="Times New Roman"/>
          <w:b/>
          <w:bCs/>
          <w:sz w:val="24"/>
          <w:szCs w:val="24"/>
          <w:lang w:eastAsia="et-EE"/>
        </w:rPr>
        <w:t>1</w:t>
      </w:r>
      <w:r w:rsidR="00E928CC">
        <w:rPr>
          <w:rFonts w:ascii="Times New Roman" w:eastAsia="Times New Roman" w:hAnsi="Times New Roman" w:cs="Times New Roman"/>
          <w:b/>
          <w:bCs/>
          <w:sz w:val="24"/>
          <w:szCs w:val="24"/>
          <w:lang w:eastAsia="et-EE"/>
        </w:rPr>
        <w:t>3</w:t>
      </w:r>
      <w:r w:rsidRPr="002C4A8D">
        <w:rPr>
          <w:rFonts w:ascii="Times New Roman" w:eastAsia="Times New Roman" w:hAnsi="Times New Roman" w:cs="Times New Roman"/>
          <w:b/>
          <w:bCs/>
          <w:sz w:val="24"/>
          <w:szCs w:val="24"/>
          <w:lang w:eastAsia="et-EE"/>
        </w:rPr>
        <w:t>)</w:t>
      </w:r>
      <w:r>
        <w:rPr>
          <w:rFonts w:ascii="Times New Roman" w:eastAsia="Times New Roman" w:hAnsi="Times New Roman" w:cs="Times New Roman"/>
          <w:sz w:val="24"/>
          <w:szCs w:val="24"/>
          <w:lang w:eastAsia="et-EE"/>
        </w:rPr>
        <w:t xml:space="preserve"> </w:t>
      </w:r>
      <w:r w:rsidRPr="004D3176">
        <w:rPr>
          <w:rFonts w:ascii="Times New Roman" w:eastAsia="Times New Roman" w:hAnsi="Times New Roman" w:cs="Times New Roman"/>
          <w:sz w:val="24"/>
          <w:szCs w:val="24"/>
          <w:lang w:eastAsia="et-EE"/>
        </w:rPr>
        <w:t xml:space="preserve">paragrahvi 16 </w:t>
      </w:r>
      <w:r w:rsidRPr="004D3176">
        <w:rPr>
          <w:rFonts w:ascii="Times New Roman" w:hAnsi="Times New Roman" w:cs="Times New Roman"/>
          <w:sz w:val="24"/>
          <w:szCs w:val="24"/>
        </w:rPr>
        <w:t>tekst muudetakse ja sõnastatakse järgmiselt:</w:t>
      </w:r>
    </w:p>
    <w:p w14:paraId="56D0923A" w14:textId="77777777" w:rsidR="00E60632" w:rsidRDefault="00E60632" w:rsidP="00E60632">
      <w:pPr>
        <w:shd w:val="clear" w:color="auto" w:fill="FFFFFF"/>
        <w:outlineLvl w:val="2"/>
        <w:rPr>
          <w:rFonts w:cs="Times New Roman"/>
        </w:rPr>
      </w:pPr>
    </w:p>
    <w:p w14:paraId="1A869CB4" w14:textId="7D6C104E" w:rsidR="00E60632" w:rsidRPr="00C04BD4" w:rsidRDefault="00E60632" w:rsidP="00E60632">
      <w:pPr>
        <w:shd w:val="clear" w:color="auto" w:fill="FFFFFF" w:themeFill="background1"/>
        <w:outlineLvl w:val="2"/>
        <w:rPr>
          <w:rFonts w:cs="Times New Roman"/>
        </w:rPr>
      </w:pPr>
      <w:r w:rsidRPr="6D47AC9D">
        <w:rPr>
          <w:rFonts w:cs="Times New Roman"/>
        </w:rPr>
        <w:t>„(1) Audiovisuaalmeedia teenuse ja raadioteenuse osutaja ning käesoleva seaduse § 5 lõikes 2 nimetatud meediateenuse osutaja teevad enda kohta hõlpsasti ja vahetult kättesaadavaks</w:t>
      </w:r>
      <w:r w:rsidR="00130B21">
        <w:rPr>
          <w:rFonts w:cs="Times New Roman"/>
        </w:rPr>
        <w:t xml:space="preserve"> </w:t>
      </w:r>
      <w:r w:rsidRPr="6D47AC9D">
        <w:rPr>
          <w:rFonts w:cs="Times New Roman"/>
        </w:rPr>
        <w:t>Euroopa meediavabaduse määruse artikli 6 lõikes 1 nimetatud teabe.</w:t>
      </w:r>
      <w:r>
        <w:rPr>
          <w:rFonts w:cs="Times New Roman"/>
        </w:rPr>
        <w:t xml:space="preserve"> </w:t>
      </w:r>
    </w:p>
    <w:p w14:paraId="393672DE" w14:textId="77777777" w:rsidR="00E60632" w:rsidRPr="00C04BD4" w:rsidRDefault="00E60632" w:rsidP="00E60632">
      <w:pPr>
        <w:shd w:val="clear" w:color="auto" w:fill="FFFFFF"/>
        <w:outlineLvl w:val="2"/>
        <w:rPr>
          <w:rFonts w:cs="Times New Roman"/>
        </w:rPr>
      </w:pPr>
    </w:p>
    <w:p w14:paraId="78E18171" w14:textId="77777777" w:rsidR="00E60632" w:rsidRPr="00C04BD4" w:rsidRDefault="00E60632" w:rsidP="00E60632">
      <w:pPr>
        <w:shd w:val="clear" w:color="auto" w:fill="FFFFFF"/>
        <w:outlineLvl w:val="2"/>
        <w:rPr>
          <w:rFonts w:cs="Times New Roman"/>
        </w:rPr>
      </w:pPr>
      <w:r w:rsidRPr="00C04BD4">
        <w:rPr>
          <w:rFonts w:cs="Times New Roman"/>
        </w:rPr>
        <w:t>(2) Audiovisuaalmeedia teenuse osutaja teeb veebilehel enda kohta arusaadavalt ja püsivalt kättesaadavaks lisaks käesoleva paragrahvi lõikes 1 sätestatule:</w:t>
      </w:r>
    </w:p>
    <w:p w14:paraId="7E2FC13C" w14:textId="77777777" w:rsidR="00E60632" w:rsidRPr="00C04BD4" w:rsidRDefault="00E60632" w:rsidP="00E60632">
      <w:pPr>
        <w:shd w:val="clear" w:color="auto" w:fill="FFFFFF"/>
        <w:outlineLvl w:val="2"/>
        <w:rPr>
          <w:rFonts w:cs="Times New Roman"/>
        </w:rPr>
      </w:pPr>
      <w:r w:rsidRPr="00C04BD4">
        <w:rPr>
          <w:rFonts w:cs="Times New Roman"/>
        </w:rPr>
        <w:t>1) vastutava toimetaja nime ja kontaktandmed;</w:t>
      </w:r>
    </w:p>
    <w:p w14:paraId="09151E4D" w14:textId="77777777" w:rsidR="00E60632" w:rsidRPr="00C04BD4" w:rsidRDefault="00E60632" w:rsidP="00E60632">
      <w:pPr>
        <w:shd w:val="clear" w:color="auto" w:fill="FFFFFF"/>
        <w:outlineLvl w:val="2"/>
        <w:rPr>
          <w:rFonts w:cs="Times New Roman"/>
        </w:rPr>
      </w:pPr>
      <w:r w:rsidRPr="00C04BD4">
        <w:rPr>
          <w:rFonts w:cs="Times New Roman"/>
        </w:rPr>
        <w:t>2)</w:t>
      </w:r>
      <w:commentRangeStart w:id="80"/>
      <w:r w:rsidRPr="00C04BD4">
        <w:rPr>
          <w:rFonts w:cs="Times New Roman"/>
        </w:rPr>
        <w:t> viite Tarbijakaitse ja Tehnilise Järelevalve Ameti kui riikliku järelevalve tegija kontaktandmetele</w:t>
      </w:r>
      <w:commentRangeEnd w:id="80"/>
      <w:r w:rsidR="009E033F">
        <w:rPr>
          <w:rStyle w:val="Kommentaariviide"/>
        </w:rPr>
        <w:commentReference w:id="80"/>
      </w:r>
      <w:r w:rsidRPr="00C04BD4">
        <w:rPr>
          <w:rFonts w:cs="Times New Roman"/>
        </w:rPr>
        <w:t>;</w:t>
      </w:r>
    </w:p>
    <w:p w14:paraId="0A381B0F" w14:textId="77777777" w:rsidR="00E60632" w:rsidRPr="00C04BD4" w:rsidRDefault="00E60632" w:rsidP="00E60632">
      <w:pPr>
        <w:shd w:val="clear" w:color="auto" w:fill="FFFFFF"/>
        <w:outlineLvl w:val="2"/>
        <w:rPr>
          <w:rFonts w:cs="Times New Roman"/>
        </w:rPr>
      </w:pPr>
      <w:r w:rsidRPr="00C04BD4">
        <w:rPr>
          <w:rFonts w:cs="Times New Roman"/>
        </w:rPr>
        <w:t>3) kuulumise Eesti jurisdiktsiooni alla.“;</w:t>
      </w:r>
    </w:p>
    <w:p w14:paraId="2572D2F0" w14:textId="77777777" w:rsidR="00E60632" w:rsidRDefault="00E60632" w:rsidP="00E60632">
      <w:pPr>
        <w:shd w:val="clear" w:color="auto" w:fill="FFFFFF"/>
        <w:outlineLvl w:val="2"/>
        <w:rPr>
          <w:rFonts w:cs="Times New Roman"/>
        </w:rPr>
      </w:pPr>
    </w:p>
    <w:p w14:paraId="4112F56A" w14:textId="4EF61754" w:rsidR="00E60632" w:rsidRDefault="00E60632" w:rsidP="00E60632">
      <w:pPr>
        <w:pStyle w:val="Vahedeta"/>
        <w:jc w:val="both"/>
        <w:rPr>
          <w:rFonts w:ascii="Times New Roman" w:hAnsi="Times New Roman" w:cs="Times New Roman"/>
          <w:sz w:val="24"/>
          <w:szCs w:val="24"/>
        </w:rPr>
      </w:pPr>
      <w:r>
        <w:rPr>
          <w:rFonts w:ascii="Times New Roman" w:eastAsia="Times New Roman" w:hAnsi="Times New Roman" w:cs="Times New Roman"/>
          <w:b/>
          <w:bCs/>
          <w:sz w:val="24"/>
          <w:szCs w:val="24"/>
          <w:lang w:eastAsia="et-EE"/>
        </w:rPr>
        <w:t>1</w:t>
      </w:r>
      <w:r w:rsidR="00E928CC">
        <w:rPr>
          <w:rFonts w:ascii="Times New Roman" w:eastAsia="Times New Roman" w:hAnsi="Times New Roman" w:cs="Times New Roman"/>
          <w:b/>
          <w:bCs/>
          <w:sz w:val="24"/>
          <w:szCs w:val="24"/>
          <w:lang w:eastAsia="et-EE"/>
        </w:rPr>
        <w:t>4</w:t>
      </w:r>
      <w:r>
        <w:rPr>
          <w:rFonts w:ascii="Times New Roman" w:eastAsia="Times New Roman" w:hAnsi="Times New Roman" w:cs="Times New Roman"/>
          <w:b/>
          <w:bCs/>
          <w:sz w:val="24"/>
          <w:szCs w:val="24"/>
          <w:lang w:eastAsia="et-EE"/>
        </w:rPr>
        <w:t xml:space="preserve">) </w:t>
      </w:r>
      <w:r w:rsidRPr="004D3176">
        <w:rPr>
          <w:rFonts w:ascii="Times New Roman" w:eastAsia="Times New Roman" w:hAnsi="Times New Roman" w:cs="Times New Roman"/>
          <w:sz w:val="24"/>
          <w:szCs w:val="24"/>
          <w:lang w:eastAsia="et-EE"/>
        </w:rPr>
        <w:t>seadust täiendatakse §-dega 16</w:t>
      </w:r>
      <w:r w:rsidRPr="004D3176">
        <w:rPr>
          <w:rFonts w:ascii="Times New Roman" w:eastAsia="Times New Roman" w:hAnsi="Times New Roman" w:cs="Times New Roman"/>
          <w:sz w:val="24"/>
          <w:szCs w:val="24"/>
          <w:vertAlign w:val="superscript"/>
          <w:lang w:eastAsia="et-EE"/>
        </w:rPr>
        <w:t>1</w:t>
      </w:r>
      <w:r w:rsidRPr="004D3176">
        <w:rPr>
          <w:rFonts w:ascii="Times New Roman" w:eastAsia="Times New Roman" w:hAnsi="Times New Roman" w:cs="Times New Roman"/>
          <w:sz w:val="24"/>
          <w:szCs w:val="24"/>
          <w:lang w:eastAsia="et-EE"/>
        </w:rPr>
        <w:t xml:space="preserve"> ja 16</w:t>
      </w:r>
      <w:r w:rsidRPr="004D3176">
        <w:rPr>
          <w:rFonts w:ascii="Times New Roman" w:eastAsia="Times New Roman" w:hAnsi="Times New Roman" w:cs="Times New Roman"/>
          <w:sz w:val="24"/>
          <w:szCs w:val="24"/>
          <w:vertAlign w:val="superscript"/>
          <w:lang w:eastAsia="et-EE"/>
        </w:rPr>
        <w:t>2</w:t>
      </w:r>
      <w:r w:rsidRPr="004D3176">
        <w:rPr>
          <w:rFonts w:ascii="Times New Roman" w:eastAsia="Times New Roman" w:hAnsi="Times New Roman" w:cs="Times New Roman"/>
          <w:sz w:val="24"/>
          <w:szCs w:val="24"/>
          <w:lang w:eastAsia="et-EE"/>
        </w:rPr>
        <w:t xml:space="preserve"> järgmises sõnastuses:</w:t>
      </w:r>
      <w:r w:rsidRPr="19C5ABB6">
        <w:rPr>
          <w:rFonts w:ascii="Times New Roman" w:eastAsia="Times New Roman" w:hAnsi="Times New Roman" w:cs="Times New Roman"/>
          <w:sz w:val="24"/>
          <w:szCs w:val="24"/>
          <w:lang w:eastAsia="et-EE"/>
        </w:rPr>
        <w:t xml:space="preserve">  </w:t>
      </w:r>
    </w:p>
    <w:p w14:paraId="0F5DAE24" w14:textId="77777777" w:rsidR="00E60632" w:rsidRDefault="00E60632" w:rsidP="00E60632">
      <w:pPr>
        <w:shd w:val="clear" w:color="auto" w:fill="FFFFFF"/>
        <w:outlineLvl w:val="2"/>
        <w:rPr>
          <w:rFonts w:cs="Times New Roman"/>
        </w:rPr>
      </w:pPr>
    </w:p>
    <w:p w14:paraId="17EE4B43" w14:textId="3085EAA9" w:rsidR="00E60632" w:rsidRPr="00C04BD4" w:rsidRDefault="00E60632" w:rsidP="00E60632">
      <w:pPr>
        <w:shd w:val="clear" w:color="auto" w:fill="FFFFFF"/>
        <w:outlineLvl w:val="2"/>
        <w:rPr>
          <w:rFonts w:cs="Times New Roman"/>
        </w:rPr>
      </w:pPr>
      <w:r w:rsidRPr="00C04BD4">
        <w:rPr>
          <w:rFonts w:cs="Times New Roman"/>
          <w:b/>
          <w:bCs/>
        </w:rPr>
        <w:t>„§ 16</w:t>
      </w:r>
      <w:r w:rsidRPr="00C04BD4">
        <w:rPr>
          <w:rFonts w:cs="Times New Roman"/>
          <w:b/>
          <w:bCs/>
          <w:vertAlign w:val="superscript"/>
        </w:rPr>
        <w:t>1</w:t>
      </w:r>
      <w:r w:rsidRPr="00C04BD4">
        <w:rPr>
          <w:rFonts w:cs="Times New Roman"/>
          <w:b/>
          <w:bCs/>
        </w:rPr>
        <w:t xml:space="preserve">. Meediateenuse osutaja </w:t>
      </w:r>
      <w:r w:rsidRPr="00AA4380">
        <w:rPr>
          <w:rFonts w:cs="Times New Roman"/>
          <w:b/>
          <w:bCs/>
        </w:rPr>
        <w:t>märkimine äriregistris</w:t>
      </w:r>
      <w:r w:rsidR="001B2988">
        <w:rPr>
          <w:rFonts w:cs="Times New Roman"/>
          <w:b/>
          <w:bCs/>
        </w:rPr>
        <w:t xml:space="preserve"> ja </w:t>
      </w:r>
      <w:commentRangeStart w:id="81"/>
      <w:ins w:id="82" w:author="Merike Koppel - JUSTDIGI" w:date="2025-09-18T15:39:00Z" w16du:dateUtc="2025-09-18T12:39:00Z">
        <w:r w:rsidR="006F6FFF">
          <w:rPr>
            <w:rFonts w:cs="Times New Roman"/>
            <w:b/>
            <w:bCs/>
          </w:rPr>
          <w:t>teabe</w:t>
        </w:r>
      </w:ins>
      <w:del w:id="83" w:author="Merike Koppel - JUSTDIGI" w:date="2025-09-18T15:39:00Z" w16du:dateUtc="2025-09-18T12:39:00Z">
        <w:r w:rsidR="001B2988" w:rsidDel="006F6FFF">
          <w:rPr>
            <w:rFonts w:cs="Times New Roman"/>
            <w:b/>
            <w:bCs/>
          </w:rPr>
          <w:delText>info</w:delText>
        </w:r>
      </w:del>
      <w:commentRangeEnd w:id="81"/>
      <w:r w:rsidR="00853C35">
        <w:rPr>
          <w:rStyle w:val="Kommentaariviide"/>
        </w:rPr>
        <w:commentReference w:id="81"/>
      </w:r>
      <w:r w:rsidR="001B2988">
        <w:rPr>
          <w:rFonts w:cs="Times New Roman"/>
          <w:b/>
          <w:bCs/>
        </w:rPr>
        <w:t xml:space="preserve"> esitamine</w:t>
      </w:r>
    </w:p>
    <w:p w14:paraId="2BC9F4F3" w14:textId="77777777" w:rsidR="00E60632" w:rsidRPr="00C04BD4" w:rsidRDefault="00E60632" w:rsidP="00E60632">
      <w:pPr>
        <w:shd w:val="clear" w:color="auto" w:fill="FFFFFF"/>
        <w:outlineLvl w:val="2"/>
        <w:rPr>
          <w:rFonts w:cs="Times New Roman"/>
        </w:rPr>
      </w:pPr>
    </w:p>
    <w:p w14:paraId="7DC6DD2C" w14:textId="4D602158" w:rsidR="00E60632" w:rsidRPr="00C04BD4" w:rsidRDefault="00E60632" w:rsidP="00E60632">
      <w:pPr>
        <w:shd w:val="clear" w:color="auto" w:fill="FFFFFF" w:themeFill="background1"/>
        <w:outlineLvl w:val="2"/>
        <w:rPr>
          <w:rFonts w:cs="Times New Roman"/>
        </w:rPr>
      </w:pPr>
      <w:r w:rsidRPr="6D47AC9D">
        <w:rPr>
          <w:rFonts w:cs="Times New Roman"/>
        </w:rPr>
        <w:t xml:space="preserve">(1) </w:t>
      </w:r>
      <w:commentRangeStart w:id="84"/>
      <w:r w:rsidRPr="6D47AC9D">
        <w:rPr>
          <w:rFonts w:cs="Times New Roman"/>
        </w:rPr>
        <w:t>Audiovisuaalmeedia teenuse</w:t>
      </w:r>
      <w:ins w:id="85" w:author="Merike Koppel - JUSTDIGI" w:date="2025-09-23T09:54:00Z" w16du:dateUtc="2025-09-23T06:54:00Z">
        <w:r w:rsidR="00911FDB">
          <w:rPr>
            <w:rFonts w:cs="Times New Roman"/>
          </w:rPr>
          <w:t>,</w:t>
        </w:r>
      </w:ins>
      <w:r w:rsidRPr="6D47AC9D">
        <w:rPr>
          <w:rFonts w:cs="Times New Roman"/>
        </w:rPr>
        <w:t xml:space="preserve"> </w:t>
      </w:r>
      <w:del w:id="86" w:author="Merike Koppel - JUSTDIGI" w:date="2025-09-23T09:54:00Z" w16du:dateUtc="2025-09-23T06:54:00Z">
        <w:r w:rsidRPr="6D47AC9D" w:rsidDel="00911FDB">
          <w:rPr>
            <w:rFonts w:cs="Times New Roman"/>
          </w:rPr>
          <w:delText xml:space="preserve">ja </w:delText>
        </w:r>
      </w:del>
      <w:r w:rsidRPr="6D47AC9D">
        <w:rPr>
          <w:rFonts w:cs="Times New Roman"/>
        </w:rPr>
        <w:t xml:space="preserve">raadioteenuse </w:t>
      </w:r>
      <w:del w:id="87" w:author="Merike Koppel - JUSTDIGI" w:date="2025-09-23T09:54:00Z" w16du:dateUtc="2025-09-23T06:54:00Z">
        <w:r w:rsidRPr="6D47AC9D" w:rsidDel="00911FDB">
          <w:rPr>
            <w:rFonts w:cs="Times New Roman"/>
          </w:rPr>
          <w:delText>osutaja ning</w:delText>
        </w:r>
      </w:del>
      <w:ins w:id="88" w:author="Merike Koppel - JUSTDIGI" w:date="2025-09-23T09:54:00Z" w16du:dateUtc="2025-09-23T06:54:00Z">
        <w:r w:rsidR="00911FDB">
          <w:rPr>
            <w:rFonts w:cs="Times New Roman"/>
          </w:rPr>
          <w:t>ja</w:t>
        </w:r>
      </w:ins>
      <w:r w:rsidRPr="6D47AC9D">
        <w:rPr>
          <w:rFonts w:cs="Times New Roman"/>
        </w:rPr>
        <w:t xml:space="preserve"> </w:t>
      </w:r>
      <w:commentRangeEnd w:id="84"/>
      <w:r w:rsidR="00911FDB">
        <w:rPr>
          <w:rStyle w:val="Kommentaariviide"/>
        </w:rPr>
        <w:commentReference w:id="84"/>
      </w:r>
      <w:r w:rsidRPr="6D47AC9D">
        <w:rPr>
          <w:rFonts w:cs="Times New Roman"/>
        </w:rPr>
        <w:t>käesoleva seaduse § 5 lõikes 2 nimetatud meediateenuse osutaja märgitakse äriregistri avalikus toimikus meediateenuse osutajana.</w:t>
      </w:r>
      <w:r>
        <w:rPr>
          <w:rFonts w:cs="Times New Roman"/>
        </w:rPr>
        <w:t xml:space="preserve"> </w:t>
      </w:r>
    </w:p>
    <w:p w14:paraId="511FEB73" w14:textId="77777777" w:rsidR="00E60632" w:rsidRPr="00C04BD4" w:rsidRDefault="00E60632" w:rsidP="00E60632">
      <w:pPr>
        <w:shd w:val="clear" w:color="auto" w:fill="FFFFFF"/>
        <w:outlineLvl w:val="2"/>
        <w:rPr>
          <w:rFonts w:cs="Times New Roman"/>
        </w:rPr>
      </w:pPr>
    </w:p>
    <w:p w14:paraId="50988E64" w14:textId="73766A0A" w:rsidR="00E60632" w:rsidRPr="00130B21" w:rsidRDefault="00E60632" w:rsidP="00E60632">
      <w:pPr>
        <w:shd w:val="clear" w:color="auto" w:fill="FFFFFF" w:themeFill="background1"/>
        <w:outlineLvl w:val="2"/>
        <w:rPr>
          <w:rFonts w:cs="Times New Roman"/>
        </w:rPr>
      </w:pPr>
      <w:r w:rsidRPr="00130B21">
        <w:rPr>
          <w:rFonts w:cs="Times New Roman"/>
        </w:rPr>
        <w:t xml:space="preserve">(2) </w:t>
      </w:r>
      <w:commentRangeStart w:id="89"/>
      <w:r w:rsidRPr="00130B21">
        <w:rPr>
          <w:rFonts w:cs="Times New Roman"/>
        </w:rPr>
        <w:t>Audiovisuaalmeedia teenuse</w:t>
      </w:r>
      <w:ins w:id="90" w:author="Merike Koppel - JUSTDIGI" w:date="2025-09-22T14:03:00Z" w16du:dateUtc="2025-09-22T11:03:00Z">
        <w:r w:rsidR="00CF09A3">
          <w:rPr>
            <w:rFonts w:cs="Times New Roman"/>
          </w:rPr>
          <w:t>,</w:t>
        </w:r>
      </w:ins>
      <w:r w:rsidRPr="00130B21">
        <w:rPr>
          <w:rFonts w:cs="Times New Roman"/>
        </w:rPr>
        <w:t xml:space="preserve"> </w:t>
      </w:r>
      <w:del w:id="91" w:author="Merike Koppel - JUSTDIGI" w:date="2025-09-22T14:03:00Z" w16du:dateUtc="2025-09-22T11:03:00Z">
        <w:r w:rsidRPr="00130B21" w:rsidDel="00CF09A3">
          <w:rPr>
            <w:rFonts w:cs="Times New Roman"/>
          </w:rPr>
          <w:delText xml:space="preserve">ja </w:delText>
        </w:r>
      </w:del>
      <w:r w:rsidRPr="00130B21">
        <w:rPr>
          <w:rFonts w:cs="Times New Roman"/>
        </w:rPr>
        <w:t xml:space="preserve">raadioteenuse </w:t>
      </w:r>
      <w:del w:id="92" w:author="Merike Koppel - JUSTDIGI" w:date="2025-09-22T14:03:00Z" w16du:dateUtc="2025-09-22T11:03:00Z">
        <w:r w:rsidRPr="00130B21" w:rsidDel="00CF09A3">
          <w:rPr>
            <w:rFonts w:cs="Times New Roman"/>
          </w:rPr>
          <w:delText>osutaja ning</w:delText>
        </w:r>
      </w:del>
      <w:ins w:id="93" w:author="Merike Koppel - JUSTDIGI" w:date="2025-09-22T14:03:00Z" w16du:dateUtc="2025-09-22T11:03:00Z">
        <w:r w:rsidR="00CF09A3">
          <w:rPr>
            <w:rFonts w:cs="Times New Roman"/>
          </w:rPr>
          <w:t>ja</w:t>
        </w:r>
      </w:ins>
      <w:r w:rsidRPr="00130B21">
        <w:rPr>
          <w:rFonts w:cs="Times New Roman"/>
        </w:rPr>
        <w:t xml:space="preserve"> käesoleva seaduse § 5 lõikes 2 nimetatud meediateenuse </w:t>
      </w:r>
      <w:commentRangeEnd w:id="89"/>
      <w:r w:rsidR="0073538A">
        <w:rPr>
          <w:rStyle w:val="Kommentaariviide"/>
        </w:rPr>
        <w:commentReference w:id="89"/>
      </w:r>
      <w:r w:rsidRPr="00130B21">
        <w:rPr>
          <w:rFonts w:cs="Times New Roman"/>
        </w:rPr>
        <w:t xml:space="preserve">osutaja </w:t>
      </w:r>
      <w:commentRangeStart w:id="94"/>
      <w:r w:rsidRPr="00130B21">
        <w:rPr>
          <w:rFonts w:cs="Times New Roman"/>
        </w:rPr>
        <w:t>esita</w:t>
      </w:r>
      <w:del w:id="95" w:author="Merike Koppel - JUSTDIGI" w:date="2025-09-22T10:25:00Z" w16du:dateUtc="2025-09-22T07:25:00Z">
        <w:r w:rsidRPr="00130B21" w:rsidDel="005F5B55">
          <w:rPr>
            <w:rFonts w:cs="Times New Roman"/>
          </w:rPr>
          <w:delText>b</w:delText>
        </w:r>
      </w:del>
      <w:ins w:id="96" w:author="Merike Koppel - JUSTDIGI" w:date="2025-09-22T10:25:00Z" w16du:dateUtc="2025-09-22T07:25:00Z">
        <w:r w:rsidR="005F5B55">
          <w:rPr>
            <w:rFonts w:cs="Times New Roman"/>
          </w:rPr>
          <w:t>vad</w:t>
        </w:r>
      </w:ins>
      <w:r w:rsidRPr="00130B21">
        <w:rPr>
          <w:rFonts w:cs="Times New Roman"/>
        </w:rPr>
        <w:t xml:space="preserve"> </w:t>
      </w:r>
      <w:commentRangeEnd w:id="94"/>
      <w:r w:rsidR="009A05F5">
        <w:rPr>
          <w:rStyle w:val="Kommentaariviide"/>
        </w:rPr>
        <w:commentReference w:id="94"/>
      </w:r>
      <w:r w:rsidRPr="00130B21">
        <w:rPr>
          <w:rFonts w:cs="Times New Roman"/>
        </w:rPr>
        <w:t xml:space="preserve">äriregistrile koos majandusaasta aruandega </w:t>
      </w:r>
      <w:commentRangeStart w:id="97"/>
      <w:del w:id="98" w:author="Merike Koppel - JUSTDIGI" w:date="2025-09-18T15:36:00Z" w16du:dateUtc="2025-09-18T12:36:00Z">
        <w:r w:rsidRPr="00130B21" w:rsidDel="009E033F">
          <w:rPr>
            <w:rFonts w:cs="Times New Roman"/>
          </w:rPr>
          <w:delText xml:space="preserve">info </w:delText>
        </w:r>
      </w:del>
      <w:commentRangeEnd w:id="97"/>
      <w:r w:rsidR="000F1FB5">
        <w:rPr>
          <w:rStyle w:val="Kommentaariviide"/>
        </w:rPr>
        <w:commentReference w:id="97"/>
      </w:r>
      <w:r w:rsidR="001B2988">
        <w:rPr>
          <w:rFonts w:cs="Times New Roman"/>
        </w:rPr>
        <w:t>riikliku reklaamitulu</w:t>
      </w:r>
      <w:r w:rsidRPr="00130B21">
        <w:rPr>
          <w:rFonts w:cs="Times New Roman"/>
        </w:rPr>
        <w:t xml:space="preserve"> aastase kogusumma ja kolmandate riikide ametiasutustelt või üksustelt </w:t>
      </w:r>
      <w:r w:rsidRPr="00130B21">
        <w:rPr>
          <w:rFonts w:cs="Times New Roman"/>
        </w:rPr>
        <w:lastRenderedPageBreak/>
        <w:t>saadud reklaamitulu</w:t>
      </w:r>
      <w:r w:rsidR="001B2988">
        <w:rPr>
          <w:rFonts w:cs="Times New Roman"/>
        </w:rPr>
        <w:t>de</w:t>
      </w:r>
      <w:r w:rsidRPr="00130B21">
        <w:rPr>
          <w:rFonts w:cs="Times New Roman"/>
        </w:rPr>
        <w:t xml:space="preserve"> aastase kogusumma</w:t>
      </w:r>
      <w:del w:id="99" w:author="Merike Koppel - JUSTDIGI" w:date="2025-09-18T15:36:00Z" w16du:dateUtc="2025-09-18T12:36:00Z">
        <w:r w:rsidRPr="00130B21" w:rsidDel="009E033F">
          <w:rPr>
            <w:rFonts w:cs="Times New Roman"/>
          </w:rPr>
          <w:delText xml:space="preserve"> kohta</w:delText>
        </w:r>
      </w:del>
      <w:r w:rsidRPr="00130B21">
        <w:rPr>
          <w:rFonts w:cs="Times New Roman"/>
        </w:rPr>
        <w:t xml:space="preserve">. Nimetatud summad </w:t>
      </w:r>
      <w:commentRangeStart w:id="100"/>
      <w:r w:rsidRPr="00130B21">
        <w:rPr>
          <w:rFonts w:cs="Times New Roman"/>
        </w:rPr>
        <w:t>kuvatakse</w:t>
      </w:r>
      <w:commentRangeEnd w:id="100"/>
      <w:r w:rsidR="006F6FFF">
        <w:rPr>
          <w:rStyle w:val="Kommentaariviide"/>
        </w:rPr>
        <w:commentReference w:id="100"/>
      </w:r>
      <w:r w:rsidRPr="00130B21">
        <w:rPr>
          <w:rFonts w:cs="Times New Roman"/>
        </w:rPr>
        <w:t xml:space="preserve"> äriregistri avaliku</w:t>
      </w:r>
      <w:r w:rsidR="00130B21" w:rsidRPr="00130B21">
        <w:rPr>
          <w:rFonts w:cs="Times New Roman"/>
        </w:rPr>
        <w:t>s</w:t>
      </w:r>
      <w:r w:rsidRPr="00130B21">
        <w:rPr>
          <w:rFonts w:cs="Times New Roman"/>
        </w:rPr>
        <w:t xml:space="preserve"> toimikus. </w:t>
      </w:r>
    </w:p>
    <w:p w14:paraId="079B7696" w14:textId="77777777" w:rsidR="00E60632" w:rsidRPr="00515E1A" w:rsidRDefault="00E60632" w:rsidP="00E60632">
      <w:pPr>
        <w:shd w:val="clear" w:color="auto" w:fill="FFFFFF"/>
        <w:outlineLvl w:val="2"/>
        <w:rPr>
          <w:rFonts w:cs="Times New Roman"/>
        </w:rPr>
      </w:pPr>
    </w:p>
    <w:p w14:paraId="72210D50" w14:textId="74C028D4" w:rsidR="00E60632" w:rsidRPr="00C04BD4" w:rsidRDefault="00E60632" w:rsidP="00E60632">
      <w:pPr>
        <w:shd w:val="clear" w:color="auto" w:fill="FFFFFF"/>
        <w:outlineLvl w:val="2"/>
        <w:rPr>
          <w:rFonts w:cs="Times New Roman"/>
        </w:rPr>
      </w:pPr>
      <w:r w:rsidRPr="00C04BD4">
        <w:rPr>
          <w:rFonts w:cs="Times New Roman"/>
        </w:rPr>
        <w:t xml:space="preserve">(3) </w:t>
      </w:r>
      <w:bookmarkStart w:id="101" w:name="_Hlk193915623"/>
      <w:r w:rsidRPr="00C04BD4">
        <w:rPr>
          <w:rFonts w:cs="Times New Roman"/>
        </w:rPr>
        <w:t xml:space="preserve">Täpse loetelu Eesti majanduse tegevusalade klassifikaatori tegevusaladest, mille puhul kohalduvad </w:t>
      </w:r>
      <w:r>
        <w:rPr>
          <w:rFonts w:cs="Times New Roman"/>
        </w:rPr>
        <w:t xml:space="preserve">käesoleva paragrahvi </w:t>
      </w:r>
      <w:r w:rsidRPr="00C04BD4">
        <w:rPr>
          <w:rFonts w:cs="Times New Roman"/>
        </w:rPr>
        <w:t>lõiked 1 ja 2</w:t>
      </w:r>
      <w:bookmarkEnd w:id="101"/>
      <w:r w:rsidRPr="00C04BD4">
        <w:rPr>
          <w:rFonts w:cs="Times New Roman"/>
        </w:rPr>
        <w:t xml:space="preserve">, kehtestab </w:t>
      </w:r>
      <w:r w:rsidR="00130B21">
        <w:rPr>
          <w:rFonts w:cs="Times New Roman"/>
        </w:rPr>
        <w:t xml:space="preserve">valdkonna eest vastutav minister </w:t>
      </w:r>
      <w:r w:rsidRPr="00C04BD4">
        <w:rPr>
          <w:rFonts w:cs="Times New Roman"/>
        </w:rPr>
        <w:t>määrusega.</w:t>
      </w:r>
    </w:p>
    <w:p w14:paraId="7908B86F" w14:textId="77777777" w:rsidR="00E60632" w:rsidRPr="00C04BD4" w:rsidRDefault="00E60632" w:rsidP="00E60632">
      <w:pPr>
        <w:shd w:val="clear" w:color="auto" w:fill="FFFFFF"/>
        <w:outlineLvl w:val="2"/>
        <w:rPr>
          <w:rFonts w:cs="Times New Roman"/>
        </w:rPr>
      </w:pPr>
    </w:p>
    <w:p w14:paraId="5E987C9F" w14:textId="1D9E9A70" w:rsidR="00E60632" w:rsidRPr="00C04BD4" w:rsidRDefault="00E60632" w:rsidP="00E60632">
      <w:pPr>
        <w:shd w:val="clear" w:color="auto" w:fill="FFFFFF"/>
        <w:outlineLvl w:val="2"/>
        <w:rPr>
          <w:rFonts w:cs="Times New Roman"/>
        </w:rPr>
      </w:pPr>
      <w:bookmarkStart w:id="102" w:name="_Hlk193045583"/>
      <w:r w:rsidRPr="00C04BD4">
        <w:rPr>
          <w:rFonts w:cs="Times New Roman"/>
          <w:b/>
          <w:bCs/>
        </w:rPr>
        <w:t>§ 16</w:t>
      </w:r>
      <w:r w:rsidRPr="00C04BD4">
        <w:rPr>
          <w:rFonts w:cs="Times New Roman"/>
          <w:b/>
          <w:bCs/>
          <w:vertAlign w:val="superscript"/>
        </w:rPr>
        <w:t>2</w:t>
      </w:r>
      <w:r w:rsidRPr="00C04BD4">
        <w:rPr>
          <w:rFonts w:cs="Times New Roman"/>
          <w:b/>
          <w:bCs/>
        </w:rPr>
        <w:t xml:space="preserve">. Teave avaliku sektori </w:t>
      </w:r>
      <w:commentRangeStart w:id="103"/>
      <w:ins w:id="104" w:author="Merike Koppel - JUSTDIGI" w:date="2025-09-18T15:39:00Z" w16du:dateUtc="2025-09-18T12:39:00Z">
        <w:r w:rsidR="006F6FFF">
          <w:rPr>
            <w:rFonts w:cs="Times New Roman"/>
            <w:b/>
            <w:bCs/>
          </w:rPr>
          <w:t xml:space="preserve">rahaliste </w:t>
        </w:r>
      </w:ins>
      <w:r w:rsidRPr="00C04BD4">
        <w:rPr>
          <w:rFonts w:cs="Times New Roman"/>
          <w:b/>
          <w:bCs/>
        </w:rPr>
        <w:t xml:space="preserve">vahendite </w:t>
      </w:r>
      <w:commentRangeEnd w:id="103"/>
      <w:r w:rsidR="00D55CAB">
        <w:rPr>
          <w:rStyle w:val="Kommentaariviide"/>
        </w:rPr>
        <w:commentReference w:id="103"/>
      </w:r>
      <w:r w:rsidRPr="00C04BD4">
        <w:rPr>
          <w:rFonts w:cs="Times New Roman"/>
          <w:b/>
          <w:bCs/>
        </w:rPr>
        <w:t>eraldamise kohta riikliku</w:t>
      </w:r>
      <w:del w:id="105" w:author="Merike Koppel - JUSTDIGI" w:date="2025-09-18T15:40:00Z" w16du:dateUtc="2025-09-18T12:40:00Z">
        <w:r w:rsidRPr="00C04BD4" w:rsidDel="00B72F2C">
          <w:rPr>
            <w:rFonts w:cs="Times New Roman"/>
            <w:b/>
            <w:bCs/>
          </w:rPr>
          <w:delText>ks</w:delText>
        </w:r>
      </w:del>
      <w:r w:rsidRPr="00C04BD4">
        <w:rPr>
          <w:rFonts w:cs="Times New Roman"/>
          <w:b/>
          <w:bCs/>
        </w:rPr>
        <w:t xml:space="preserve"> reklaami</w:t>
      </w:r>
      <w:ins w:id="106" w:author="Merike Koppel - JUSTDIGI" w:date="2025-09-18T15:40:00Z" w16du:dateUtc="2025-09-18T12:40:00Z">
        <w:r w:rsidR="00B72F2C">
          <w:rPr>
            <w:rFonts w:cs="Times New Roman"/>
            <w:b/>
            <w:bCs/>
          </w:rPr>
          <w:t xml:space="preserve"> jao</w:t>
        </w:r>
      </w:ins>
      <w:r w:rsidRPr="00C04BD4">
        <w:rPr>
          <w:rFonts w:cs="Times New Roman"/>
          <w:b/>
          <w:bCs/>
        </w:rPr>
        <w:t>ks</w:t>
      </w:r>
    </w:p>
    <w:p w14:paraId="1AF1DB2C" w14:textId="77777777" w:rsidR="00E60632" w:rsidRPr="00C04BD4" w:rsidRDefault="00E60632" w:rsidP="00E60632">
      <w:pPr>
        <w:shd w:val="clear" w:color="auto" w:fill="FFFFFF"/>
        <w:outlineLvl w:val="2"/>
        <w:rPr>
          <w:rFonts w:cs="Times New Roman"/>
        </w:rPr>
      </w:pPr>
    </w:p>
    <w:p w14:paraId="4B71E0AE" w14:textId="535A92DC" w:rsidR="00E60632" w:rsidRPr="00515E1A" w:rsidRDefault="00E60632" w:rsidP="00E60632">
      <w:pPr>
        <w:shd w:val="clear" w:color="auto" w:fill="FFFFFF"/>
        <w:outlineLvl w:val="2"/>
        <w:rPr>
          <w:rFonts w:cs="Times New Roman"/>
        </w:rPr>
      </w:pPr>
      <w:r w:rsidRPr="00C04BD4">
        <w:rPr>
          <w:rFonts w:cs="Times New Roman"/>
        </w:rPr>
        <w:t xml:space="preserve">(1) Avaliku sektori asutused teevad igal aastal elektrooniliselt ja </w:t>
      </w:r>
      <w:commentRangeStart w:id="107"/>
      <w:r w:rsidRPr="00C04BD4">
        <w:rPr>
          <w:rFonts w:cs="Times New Roman"/>
        </w:rPr>
        <w:t>kasutajasõbralikul</w:t>
      </w:r>
      <w:commentRangeEnd w:id="107"/>
      <w:r w:rsidR="00632B8C">
        <w:rPr>
          <w:rStyle w:val="Kommentaariviide"/>
        </w:rPr>
        <w:commentReference w:id="107"/>
      </w:r>
      <w:r w:rsidRPr="00C04BD4">
        <w:rPr>
          <w:rFonts w:cs="Times New Roman"/>
        </w:rPr>
        <w:t xml:space="preserve"> viisil avalikult kättesaadavaks Euroopa meediavabaduse määruse artik</w:t>
      </w:r>
      <w:r>
        <w:rPr>
          <w:rFonts w:cs="Times New Roman"/>
        </w:rPr>
        <w:t>li</w:t>
      </w:r>
      <w:r w:rsidRPr="00C04BD4">
        <w:rPr>
          <w:rFonts w:cs="Times New Roman"/>
        </w:rPr>
        <w:t xml:space="preserve"> 25 lõikes 2 nimetatud teabe.</w:t>
      </w:r>
      <w:r>
        <w:rPr>
          <w:rFonts w:cs="Times New Roman"/>
        </w:rPr>
        <w:t xml:space="preserve"> </w:t>
      </w:r>
      <w:commentRangeStart w:id="108"/>
      <w:del w:id="109" w:author="Merike Koppel - JUSTDIGI" w:date="2025-09-22T14:18:00Z" w16du:dateUtc="2025-09-22T11:18:00Z">
        <w:r w:rsidRPr="00515E1A" w:rsidDel="00062F6E">
          <w:rPr>
            <w:rFonts w:cs="Times New Roman"/>
          </w:rPr>
          <w:delText xml:space="preserve">Nimetatud </w:delText>
        </w:r>
      </w:del>
      <w:ins w:id="110" w:author="Merike Koppel - JUSTDIGI" w:date="2025-09-22T14:18:00Z" w16du:dateUtc="2025-09-22T11:18:00Z">
        <w:r w:rsidR="00062F6E">
          <w:rPr>
            <w:rFonts w:cs="Times New Roman"/>
          </w:rPr>
          <w:t>See</w:t>
        </w:r>
        <w:r w:rsidR="00062F6E" w:rsidRPr="00515E1A">
          <w:rPr>
            <w:rFonts w:cs="Times New Roman"/>
          </w:rPr>
          <w:t xml:space="preserve"> </w:t>
        </w:r>
        <w:commentRangeEnd w:id="108"/>
        <w:r w:rsidR="000543D3">
          <w:rPr>
            <w:rStyle w:val="Kommentaariviide"/>
          </w:rPr>
          <w:commentReference w:id="108"/>
        </w:r>
      </w:ins>
      <w:r w:rsidRPr="00515E1A">
        <w:rPr>
          <w:rFonts w:cs="Times New Roman"/>
        </w:rPr>
        <w:t>teave esitatakse avaliku sektori finantsarvestuse ja -aruandluse juhendis sätestatud korras.</w:t>
      </w:r>
    </w:p>
    <w:p w14:paraId="6AC547CD" w14:textId="77777777" w:rsidR="00E60632" w:rsidRPr="00515E1A" w:rsidRDefault="00E60632" w:rsidP="00E60632">
      <w:pPr>
        <w:shd w:val="clear" w:color="auto" w:fill="FFFFFF"/>
        <w:outlineLvl w:val="2"/>
        <w:rPr>
          <w:rFonts w:cs="Times New Roman"/>
          <w:strike/>
        </w:rPr>
      </w:pPr>
    </w:p>
    <w:p w14:paraId="2D608673" w14:textId="6A63EDA3" w:rsidR="00E60632" w:rsidRPr="00515E1A" w:rsidRDefault="00E60632" w:rsidP="00E60632">
      <w:pPr>
        <w:shd w:val="clear" w:color="auto" w:fill="FFFFFF"/>
        <w:outlineLvl w:val="2"/>
        <w:rPr>
          <w:rFonts w:cs="Times New Roman"/>
        </w:rPr>
      </w:pPr>
      <w:r w:rsidRPr="00515E1A">
        <w:rPr>
          <w:rFonts w:cs="Times New Roman"/>
        </w:rPr>
        <w:t xml:space="preserve">(2) Tarbijakaitse ja Tehnilise Järelevalve Amet koostab </w:t>
      </w:r>
      <w:r w:rsidR="00130B21">
        <w:rPr>
          <w:rFonts w:cs="Times New Roman"/>
        </w:rPr>
        <w:t>iga aasta</w:t>
      </w:r>
      <w:r w:rsidRPr="00515E1A">
        <w:rPr>
          <w:rFonts w:cs="Times New Roman"/>
        </w:rPr>
        <w:t xml:space="preserve"> 1. septembriks käesoleva paragrahvi lõikes 1 </w:t>
      </w:r>
      <w:commentRangeStart w:id="111"/>
      <w:del w:id="112" w:author="Merike Koppel - JUSTDIGI" w:date="2025-09-18T15:40:00Z" w16du:dateUtc="2025-09-18T12:40:00Z">
        <w:r w:rsidRPr="00515E1A" w:rsidDel="00B72F2C">
          <w:rPr>
            <w:rFonts w:cs="Times New Roman"/>
          </w:rPr>
          <w:delText>toodud</w:delText>
        </w:r>
      </w:del>
      <w:commentRangeEnd w:id="111"/>
      <w:r w:rsidR="00526B91">
        <w:rPr>
          <w:rStyle w:val="Kommentaariviide"/>
        </w:rPr>
        <w:commentReference w:id="111"/>
      </w:r>
      <w:del w:id="113" w:author="Merike Koppel - JUSTDIGI" w:date="2025-09-18T15:40:00Z" w16du:dateUtc="2025-09-18T12:40:00Z">
        <w:r w:rsidRPr="00515E1A" w:rsidDel="00B72F2C">
          <w:rPr>
            <w:rFonts w:cs="Times New Roman"/>
          </w:rPr>
          <w:delText xml:space="preserve"> info</w:delText>
        </w:r>
      </w:del>
      <w:ins w:id="114" w:author="Merike Koppel - JUSTDIGI" w:date="2025-09-22T14:18:00Z" w16du:dateUtc="2025-09-22T11:18:00Z">
        <w:r w:rsidR="000543D3">
          <w:rPr>
            <w:rFonts w:cs="Times New Roman"/>
          </w:rPr>
          <w:t>osu</w:t>
        </w:r>
      </w:ins>
      <w:ins w:id="115" w:author="Merike Koppel - JUSTDIGI" w:date="2025-09-18T15:40:00Z" w16du:dateUtc="2025-09-18T12:40:00Z">
        <w:r w:rsidR="00B72F2C">
          <w:rPr>
            <w:rFonts w:cs="Times New Roman"/>
          </w:rPr>
          <w:t>ta</w:t>
        </w:r>
      </w:ins>
      <w:ins w:id="116" w:author="Merike Koppel - JUSTDIGI" w:date="2025-09-22T10:26:00Z" w16du:dateUtc="2025-09-22T07:26:00Z">
        <w:r w:rsidR="00D55CAB">
          <w:rPr>
            <w:rFonts w:cs="Times New Roman"/>
          </w:rPr>
          <w:t>t</w:t>
        </w:r>
      </w:ins>
      <w:ins w:id="117" w:author="Merike Koppel - JUSTDIGI" w:date="2025-09-18T15:40:00Z" w16du:dateUtc="2025-09-18T12:40:00Z">
        <w:r w:rsidR="00B72F2C">
          <w:rPr>
            <w:rFonts w:cs="Times New Roman"/>
          </w:rPr>
          <w:t>ud teabe</w:t>
        </w:r>
      </w:ins>
      <w:r w:rsidRPr="00515E1A">
        <w:rPr>
          <w:rFonts w:cs="Times New Roman"/>
        </w:rPr>
        <w:t xml:space="preserve"> kohta aruande, mis </w:t>
      </w:r>
      <w:commentRangeStart w:id="118"/>
      <w:r w:rsidRPr="00515E1A">
        <w:rPr>
          <w:rFonts w:cs="Times New Roman"/>
        </w:rPr>
        <w:t>avalikustatakse</w:t>
      </w:r>
      <w:commentRangeEnd w:id="118"/>
      <w:r w:rsidR="00B72F2C">
        <w:rPr>
          <w:rStyle w:val="Kommentaariviide"/>
        </w:rPr>
        <w:commentReference w:id="118"/>
      </w:r>
      <w:r w:rsidRPr="00515E1A">
        <w:rPr>
          <w:rFonts w:cs="Times New Roman"/>
        </w:rPr>
        <w:t xml:space="preserve"> tema veebilehel.“;</w:t>
      </w:r>
    </w:p>
    <w:bookmarkEnd w:id="102"/>
    <w:p w14:paraId="6B12B0BB" w14:textId="77777777" w:rsidR="00E60632" w:rsidRPr="00515E1A" w:rsidRDefault="00E60632" w:rsidP="00E60632">
      <w:pPr>
        <w:shd w:val="clear" w:color="auto" w:fill="FFFFFF"/>
        <w:outlineLvl w:val="2"/>
        <w:rPr>
          <w:rFonts w:cs="Times New Roman"/>
        </w:rPr>
      </w:pPr>
    </w:p>
    <w:p w14:paraId="4712F6A9" w14:textId="340C4545" w:rsidR="00E60632" w:rsidRPr="00611A1A" w:rsidRDefault="00E60632" w:rsidP="00E60632">
      <w:pPr>
        <w:shd w:val="clear" w:color="auto" w:fill="FFFFFF"/>
        <w:outlineLvl w:val="2"/>
        <w:rPr>
          <w:rFonts w:cs="Times New Roman"/>
        </w:rPr>
      </w:pPr>
      <w:r w:rsidRPr="00611A1A">
        <w:rPr>
          <w:rFonts w:cs="Times New Roman"/>
          <w:b/>
          <w:bCs/>
        </w:rPr>
        <w:t>1</w:t>
      </w:r>
      <w:r w:rsidR="00455F5D">
        <w:rPr>
          <w:rFonts w:cs="Times New Roman"/>
          <w:b/>
          <w:bCs/>
        </w:rPr>
        <w:t>5</w:t>
      </w:r>
      <w:r w:rsidRPr="00611A1A">
        <w:rPr>
          <w:rFonts w:cs="Times New Roman"/>
          <w:b/>
          <w:bCs/>
        </w:rPr>
        <w:t>)</w:t>
      </w:r>
      <w:r w:rsidRPr="00611A1A">
        <w:rPr>
          <w:rFonts w:cs="Times New Roman"/>
        </w:rPr>
        <w:t xml:space="preserve"> paragrahvi 17 lõikes 1 asendatakse </w:t>
      </w:r>
      <w:commentRangeStart w:id="119"/>
      <w:del w:id="120" w:author="Merike Koppel - JUSTDIGI" w:date="2025-09-22T14:25:00Z" w16du:dateUtc="2025-09-22T11:25:00Z">
        <w:r w:rsidRPr="00611A1A" w:rsidDel="00AA5435">
          <w:rPr>
            <w:rFonts w:cs="Times New Roman"/>
          </w:rPr>
          <w:delText xml:space="preserve">lauseosa </w:delText>
        </w:r>
      </w:del>
      <w:ins w:id="121" w:author="Merike Koppel - JUSTDIGI" w:date="2025-09-22T14:25:00Z" w16du:dateUtc="2025-09-22T11:25:00Z">
        <w:r w:rsidR="00AA5435">
          <w:rPr>
            <w:rFonts w:cs="Times New Roman"/>
          </w:rPr>
          <w:t>sõnad</w:t>
        </w:r>
        <w:r w:rsidR="00AA5435" w:rsidRPr="00611A1A">
          <w:rPr>
            <w:rFonts w:cs="Times New Roman"/>
          </w:rPr>
          <w:t xml:space="preserve"> </w:t>
        </w:r>
      </w:ins>
      <w:commentRangeEnd w:id="119"/>
      <w:ins w:id="122" w:author="Merike Koppel - JUSTDIGI" w:date="2025-09-23T10:01:00Z" w16du:dateUtc="2025-09-23T07:01:00Z">
        <w:r w:rsidR="00224940">
          <w:rPr>
            <w:rStyle w:val="Kommentaariviide"/>
          </w:rPr>
          <w:commentReference w:id="119"/>
        </w:r>
      </w:ins>
      <w:r w:rsidRPr="00611A1A">
        <w:rPr>
          <w:rFonts w:cs="Times New Roman"/>
        </w:rPr>
        <w:t xml:space="preserve">„Meediateenuse osutaja määrab“ </w:t>
      </w:r>
      <w:del w:id="123" w:author="Merike Koppel - JUSTDIGI" w:date="2025-09-22T14:26:00Z" w16du:dateUtc="2025-09-22T11:26:00Z">
        <w:r w:rsidRPr="00611A1A" w:rsidDel="00AA5435">
          <w:rPr>
            <w:rFonts w:cs="Times New Roman"/>
          </w:rPr>
          <w:delText xml:space="preserve">lauseosaga </w:delText>
        </w:r>
      </w:del>
      <w:ins w:id="124" w:author="Merike Koppel - JUSTDIGI" w:date="2025-09-22T14:26:00Z" w16du:dateUtc="2025-09-22T11:26:00Z">
        <w:r w:rsidR="00AA5435">
          <w:rPr>
            <w:rFonts w:cs="Times New Roman"/>
          </w:rPr>
          <w:t>sõnade</w:t>
        </w:r>
        <w:r w:rsidR="00AA5435" w:rsidRPr="00611A1A">
          <w:rPr>
            <w:rFonts w:cs="Times New Roman"/>
          </w:rPr>
          <w:t xml:space="preserve">ga </w:t>
        </w:r>
      </w:ins>
      <w:r w:rsidRPr="00611A1A">
        <w:rPr>
          <w:rFonts w:cs="Times New Roman"/>
        </w:rPr>
        <w:t>„</w:t>
      </w:r>
      <w:r w:rsidRPr="009F0469">
        <w:rPr>
          <w:rStyle w:val="Tugev"/>
          <w:rFonts w:cs="Times New Roman"/>
          <w:b w:val="0"/>
          <w:bCs w:val="0"/>
        </w:rPr>
        <w:t>Audiovisuaalmeedia teenuse ja raadioteenuse</w:t>
      </w:r>
      <w:r w:rsidRPr="00611A1A">
        <w:rPr>
          <w:rFonts w:cs="Times New Roman"/>
          <w:shd w:val="clear" w:color="auto" w:fill="FFFFFF"/>
        </w:rPr>
        <w:t xml:space="preserve"> osutaja määravad</w:t>
      </w:r>
      <w:r w:rsidRPr="00611A1A">
        <w:rPr>
          <w:rFonts w:cs="Times New Roman"/>
        </w:rPr>
        <w:t xml:space="preserve">“; </w:t>
      </w:r>
    </w:p>
    <w:p w14:paraId="3D8D8DA2" w14:textId="77777777" w:rsidR="00E60632" w:rsidRPr="00611A1A" w:rsidRDefault="00E60632" w:rsidP="00E60632">
      <w:pPr>
        <w:shd w:val="clear" w:color="auto" w:fill="FFFFFF"/>
        <w:outlineLvl w:val="2"/>
        <w:rPr>
          <w:rFonts w:cs="Times New Roman"/>
        </w:rPr>
      </w:pPr>
    </w:p>
    <w:p w14:paraId="7A7F4A54" w14:textId="5518658E" w:rsidR="00E60632" w:rsidRPr="00515E1A" w:rsidRDefault="00E60632" w:rsidP="00E60632">
      <w:pPr>
        <w:shd w:val="clear" w:color="auto" w:fill="FFFFFF"/>
        <w:outlineLvl w:val="1"/>
        <w:rPr>
          <w:rFonts w:cs="Times New Roman"/>
          <w:shd w:val="clear" w:color="auto" w:fill="FFFFFF"/>
        </w:rPr>
      </w:pPr>
      <w:r w:rsidRPr="00611A1A">
        <w:rPr>
          <w:rFonts w:cs="Times New Roman"/>
          <w:b/>
          <w:bCs/>
          <w:shd w:val="clear" w:color="auto" w:fill="FFFFFF"/>
        </w:rPr>
        <w:t>1</w:t>
      </w:r>
      <w:r w:rsidR="00455F5D">
        <w:rPr>
          <w:rFonts w:cs="Times New Roman"/>
          <w:b/>
          <w:bCs/>
          <w:shd w:val="clear" w:color="auto" w:fill="FFFFFF"/>
        </w:rPr>
        <w:t>6</w:t>
      </w:r>
      <w:r w:rsidRPr="00611A1A">
        <w:rPr>
          <w:rFonts w:cs="Times New Roman"/>
          <w:b/>
          <w:bCs/>
          <w:shd w:val="clear" w:color="auto" w:fill="FFFFFF"/>
        </w:rPr>
        <w:t>)</w:t>
      </w:r>
      <w:r w:rsidRPr="00611A1A">
        <w:rPr>
          <w:rFonts w:cs="Times New Roman"/>
          <w:shd w:val="clear" w:color="auto" w:fill="FFFFFF"/>
        </w:rPr>
        <w:t xml:space="preserve"> </w:t>
      </w:r>
      <w:r w:rsidRPr="00611A1A">
        <w:rPr>
          <w:rFonts w:cs="Times New Roman"/>
        </w:rPr>
        <w:t xml:space="preserve">paragrahvi 17 lõikes 3 asendatakse </w:t>
      </w:r>
      <w:ins w:id="125" w:author="Merike Koppel - JUSTDIGI" w:date="2025-09-22T14:26:00Z" w16du:dateUtc="2025-09-22T11:26:00Z">
        <w:r w:rsidR="00AA5435">
          <w:rPr>
            <w:rFonts w:cs="Times New Roman"/>
          </w:rPr>
          <w:t>sõnad</w:t>
        </w:r>
      </w:ins>
      <w:del w:id="126" w:author="Merike Koppel - JUSTDIGI" w:date="2025-09-22T14:26:00Z" w16du:dateUtc="2025-09-22T11:26:00Z">
        <w:r w:rsidRPr="00611A1A" w:rsidDel="00AA5435">
          <w:rPr>
            <w:rFonts w:cs="Times New Roman"/>
          </w:rPr>
          <w:delText>lauseosa</w:delText>
        </w:r>
      </w:del>
      <w:r w:rsidRPr="00611A1A">
        <w:rPr>
          <w:rFonts w:cs="Times New Roman"/>
        </w:rPr>
        <w:t xml:space="preserve"> „Meediateenuse osutaja säilitab“ </w:t>
      </w:r>
      <w:del w:id="127" w:author="Merike Koppel - JUSTDIGI" w:date="2025-09-22T14:26:00Z" w16du:dateUtc="2025-09-22T11:26:00Z">
        <w:r w:rsidRPr="00611A1A" w:rsidDel="00AA5435">
          <w:rPr>
            <w:rFonts w:cs="Times New Roman"/>
          </w:rPr>
          <w:delText xml:space="preserve">lauseosaga </w:delText>
        </w:r>
      </w:del>
      <w:ins w:id="128" w:author="Merike Koppel - JUSTDIGI" w:date="2025-09-22T14:26:00Z" w16du:dateUtc="2025-09-22T11:26:00Z">
        <w:r w:rsidR="00AA5435">
          <w:rPr>
            <w:rFonts w:cs="Times New Roman"/>
          </w:rPr>
          <w:t>sõnade</w:t>
        </w:r>
        <w:r w:rsidR="00AA5435" w:rsidRPr="00611A1A">
          <w:rPr>
            <w:rFonts w:cs="Times New Roman"/>
          </w:rPr>
          <w:t xml:space="preserve">ga </w:t>
        </w:r>
      </w:ins>
      <w:r w:rsidRPr="00611A1A">
        <w:rPr>
          <w:rFonts w:cs="Times New Roman"/>
        </w:rPr>
        <w:t>„</w:t>
      </w:r>
      <w:r w:rsidRPr="009F0469">
        <w:rPr>
          <w:rStyle w:val="Tugev"/>
          <w:rFonts w:cs="Times New Roman"/>
          <w:b w:val="0"/>
          <w:bCs w:val="0"/>
        </w:rPr>
        <w:t>Audiovisuaalmeedia teenuse ja raadioteenuse</w:t>
      </w:r>
      <w:r w:rsidRPr="00611A1A">
        <w:rPr>
          <w:rFonts w:cs="Times New Roman"/>
          <w:shd w:val="clear" w:color="auto" w:fill="FFFFFF"/>
        </w:rPr>
        <w:t xml:space="preserve"> osutaja säilitavad“;</w:t>
      </w:r>
      <w:r w:rsidRPr="00515E1A">
        <w:rPr>
          <w:rFonts w:cs="Times New Roman"/>
          <w:shd w:val="clear" w:color="auto" w:fill="FFFFFF"/>
        </w:rPr>
        <w:t xml:space="preserve">  </w:t>
      </w:r>
    </w:p>
    <w:p w14:paraId="0053677D" w14:textId="77777777" w:rsidR="00E60632" w:rsidRPr="00515E1A" w:rsidRDefault="00E60632" w:rsidP="00E60632">
      <w:pPr>
        <w:shd w:val="clear" w:color="auto" w:fill="FFFFFF"/>
        <w:outlineLvl w:val="1"/>
        <w:rPr>
          <w:rFonts w:cs="Times New Roman"/>
        </w:rPr>
      </w:pPr>
    </w:p>
    <w:p w14:paraId="1AB5DA57" w14:textId="4B247FC2" w:rsidR="00E60632" w:rsidRDefault="00E60632" w:rsidP="00E60632">
      <w:pPr>
        <w:rPr>
          <w:rFonts w:cs="Times New Roman"/>
        </w:rPr>
      </w:pPr>
      <w:r w:rsidRPr="5BC402A8">
        <w:rPr>
          <w:rFonts w:cs="Times New Roman"/>
          <w:b/>
          <w:bCs/>
        </w:rPr>
        <w:t>1</w:t>
      </w:r>
      <w:r w:rsidR="00455F5D" w:rsidRPr="5BC402A8">
        <w:rPr>
          <w:rFonts w:cs="Times New Roman"/>
          <w:b/>
          <w:bCs/>
        </w:rPr>
        <w:t>7</w:t>
      </w:r>
      <w:r w:rsidRPr="5BC402A8">
        <w:rPr>
          <w:rFonts w:cs="Times New Roman"/>
          <w:b/>
          <w:bCs/>
        </w:rPr>
        <w:t>)</w:t>
      </w:r>
      <w:r w:rsidRPr="5BC402A8">
        <w:rPr>
          <w:rFonts w:cs="Times New Roman"/>
        </w:rPr>
        <w:t xml:space="preserve"> </w:t>
      </w:r>
      <w:commentRangeStart w:id="129"/>
      <w:r w:rsidRPr="5BC402A8">
        <w:rPr>
          <w:rFonts w:cs="Times New Roman"/>
        </w:rPr>
        <w:t>2.</w:t>
      </w:r>
      <w:commentRangeEnd w:id="129"/>
      <w:r>
        <w:rPr>
          <w:rStyle w:val="Kommentaariviide"/>
        </w:rPr>
        <w:commentReference w:id="129"/>
      </w:r>
      <w:r w:rsidRPr="5BC402A8">
        <w:rPr>
          <w:rFonts w:cs="Times New Roman"/>
        </w:rPr>
        <w:t xml:space="preserve"> peatüki pealk</w:t>
      </w:r>
      <w:commentRangeStart w:id="130"/>
      <w:r w:rsidRPr="5BC402A8">
        <w:rPr>
          <w:rFonts w:cs="Times New Roman"/>
        </w:rPr>
        <w:t>ir</w:t>
      </w:r>
      <w:del w:id="131" w:author="Merike Koppel - JUSTDIGI" w:date="2025-09-22T14:24:00Z">
        <w:r w:rsidRPr="5BC402A8" w:rsidDel="00E60632">
          <w:rPr>
            <w:rFonts w:cs="Times New Roman"/>
          </w:rPr>
          <w:delText>ja</w:delText>
        </w:r>
      </w:del>
      <w:ins w:id="132" w:author="Merike Koppel - JUSTDIGI" w:date="2025-09-22T14:24:00Z">
        <w:r w:rsidR="00047A97" w:rsidRPr="5BC402A8">
          <w:rPr>
            <w:rFonts w:cs="Times New Roman"/>
          </w:rPr>
          <w:t>i</w:t>
        </w:r>
      </w:ins>
      <w:r w:rsidRPr="5BC402A8">
        <w:rPr>
          <w:rFonts w:cs="Times New Roman"/>
        </w:rPr>
        <w:t xml:space="preserve"> </w:t>
      </w:r>
      <w:commentRangeEnd w:id="130"/>
      <w:r>
        <w:rPr>
          <w:rStyle w:val="Kommentaariviide"/>
        </w:rPr>
        <w:commentReference w:id="130"/>
      </w:r>
      <w:r w:rsidRPr="5BC402A8">
        <w:rPr>
          <w:rFonts w:cs="Times New Roman"/>
        </w:rPr>
        <w:t>muudetakse ja sõnastatakse järgmiselt:</w:t>
      </w:r>
    </w:p>
    <w:p w14:paraId="54419845" w14:textId="77777777" w:rsidR="009973BC" w:rsidRPr="00611A1A" w:rsidRDefault="009973BC" w:rsidP="00E60632">
      <w:pPr>
        <w:rPr>
          <w:rFonts w:cs="Times New Roman"/>
        </w:rPr>
      </w:pPr>
    </w:p>
    <w:p w14:paraId="4D85EA5D" w14:textId="77777777" w:rsidR="00E60632" w:rsidRPr="00611A1A" w:rsidRDefault="00E60632" w:rsidP="00E60632">
      <w:pPr>
        <w:shd w:val="clear" w:color="auto" w:fill="FFFFFF"/>
        <w:jc w:val="center"/>
        <w:outlineLvl w:val="1"/>
        <w:rPr>
          <w:rFonts w:eastAsia="Times New Roman" w:cs="Times New Roman"/>
          <w:lang w:eastAsia="et-EE"/>
        </w:rPr>
      </w:pPr>
      <w:r w:rsidRPr="00611A1A">
        <w:rPr>
          <w:rStyle w:val="Tugev"/>
          <w:rFonts w:cs="Times New Roman"/>
        </w:rPr>
        <w:t>„Audiovisuaalmeedia teenuse ja raadioteenuse</w:t>
      </w:r>
      <w:r w:rsidRPr="00611A1A">
        <w:rPr>
          <w:rFonts w:eastAsia="Times New Roman" w:cs="Times New Roman"/>
          <w:lang w:eastAsia="et-EE"/>
        </w:rPr>
        <w:t xml:space="preserve"> </w:t>
      </w:r>
      <w:r w:rsidRPr="00611A1A">
        <w:rPr>
          <w:rFonts w:eastAsia="Times New Roman" w:cs="Times New Roman"/>
          <w:b/>
          <w:bCs/>
          <w:lang w:eastAsia="et-EE"/>
        </w:rPr>
        <w:t xml:space="preserve">osutaja ning </w:t>
      </w:r>
      <w:proofErr w:type="spellStart"/>
      <w:r w:rsidRPr="00611A1A">
        <w:rPr>
          <w:rFonts w:eastAsia="Times New Roman" w:cs="Times New Roman"/>
          <w:b/>
          <w:bCs/>
          <w:lang w:eastAsia="et-EE"/>
        </w:rPr>
        <w:t>videojagamisplatvormi</w:t>
      </w:r>
      <w:proofErr w:type="spellEnd"/>
      <w:r w:rsidRPr="00611A1A">
        <w:rPr>
          <w:rFonts w:eastAsia="Times New Roman" w:cs="Times New Roman"/>
          <w:b/>
          <w:bCs/>
          <w:lang w:eastAsia="et-EE"/>
        </w:rPr>
        <w:t xml:space="preserve"> pidaja tegevuspõhimõtted</w:t>
      </w:r>
      <w:r w:rsidRPr="00611A1A">
        <w:rPr>
          <w:rFonts w:eastAsia="Times New Roman" w:cs="Times New Roman"/>
          <w:lang w:eastAsia="et-EE"/>
        </w:rPr>
        <w:t>“;</w:t>
      </w:r>
    </w:p>
    <w:p w14:paraId="257CC0D6" w14:textId="77777777" w:rsidR="00E60632" w:rsidRPr="00611A1A" w:rsidRDefault="00E60632" w:rsidP="00E60632">
      <w:pPr>
        <w:shd w:val="clear" w:color="auto" w:fill="FFFFFF"/>
        <w:jc w:val="center"/>
        <w:outlineLvl w:val="1"/>
        <w:rPr>
          <w:rFonts w:eastAsia="Times New Roman" w:cs="Times New Roman"/>
          <w:lang w:eastAsia="et-EE"/>
        </w:rPr>
      </w:pPr>
    </w:p>
    <w:p w14:paraId="3DFE9D6C" w14:textId="6165800A" w:rsidR="00E60632" w:rsidRDefault="00455F5D" w:rsidP="00E60632">
      <w:pPr>
        <w:rPr>
          <w:rFonts w:cs="Times New Roman"/>
          <w:shd w:val="clear" w:color="auto" w:fill="FFFFFF"/>
        </w:rPr>
      </w:pPr>
      <w:commentRangeStart w:id="133"/>
      <w:r>
        <w:rPr>
          <w:rFonts w:cs="Times New Roman"/>
          <w:b/>
          <w:bCs/>
        </w:rPr>
        <w:t>18</w:t>
      </w:r>
      <w:r w:rsidR="00E60632" w:rsidRPr="00611A1A">
        <w:rPr>
          <w:rFonts w:cs="Times New Roman"/>
          <w:b/>
          <w:bCs/>
        </w:rPr>
        <w:t>)</w:t>
      </w:r>
      <w:r w:rsidR="00E60632" w:rsidRPr="00611A1A">
        <w:rPr>
          <w:rFonts w:cs="Times New Roman"/>
        </w:rPr>
        <w:t xml:space="preserve"> </w:t>
      </w:r>
      <w:commentRangeStart w:id="134"/>
      <w:r w:rsidR="00E60632" w:rsidRPr="00611A1A">
        <w:rPr>
          <w:rFonts w:cs="Times New Roman"/>
        </w:rPr>
        <w:t>paragrahvi</w:t>
      </w:r>
      <w:ins w:id="135" w:author="Merike Koppel - JUSTDIGI" w:date="2025-09-22T14:28:00Z" w16du:dateUtc="2025-09-22T11:28:00Z">
        <w:r w:rsidR="001D2CBE" w:rsidRPr="5BC402A8">
          <w:rPr>
            <w:rFonts w:cs="Times New Roman"/>
          </w:rPr>
          <w:t>s</w:t>
        </w:r>
      </w:ins>
      <w:r w:rsidR="00E60632" w:rsidRPr="00611A1A">
        <w:rPr>
          <w:rFonts w:cs="Times New Roman"/>
        </w:rPr>
        <w:t xml:space="preserve"> 19</w:t>
      </w:r>
      <w:r w:rsidR="00E60632" w:rsidRPr="00611A1A">
        <w:rPr>
          <w:rFonts w:cs="Times New Roman"/>
          <w:vertAlign w:val="superscript"/>
        </w:rPr>
        <w:t>2</w:t>
      </w:r>
      <w:r w:rsidR="00E60632" w:rsidRPr="00611A1A">
        <w:rPr>
          <w:rFonts w:cs="Times New Roman"/>
        </w:rPr>
        <w:t xml:space="preserve"> </w:t>
      </w:r>
      <w:commentRangeEnd w:id="134"/>
      <w:r w:rsidR="00BB573E">
        <w:rPr>
          <w:rStyle w:val="Kommentaariviide"/>
        </w:rPr>
        <w:commentReference w:id="134"/>
      </w:r>
      <w:r w:rsidR="00E60632" w:rsidRPr="00611A1A">
        <w:rPr>
          <w:rFonts w:cs="Times New Roman"/>
        </w:rPr>
        <w:t xml:space="preserve">asendatakse </w:t>
      </w:r>
      <w:del w:id="136" w:author="Merike Koppel - JUSTDIGI" w:date="2025-09-22T14:29:00Z" w16du:dateUtc="2025-09-22T11:29:00Z">
        <w:r w:rsidRPr="5BC402A8" w:rsidDel="00E60632">
          <w:rPr>
            <w:rFonts w:cs="Times New Roman"/>
          </w:rPr>
          <w:delText>lauseosa</w:delText>
        </w:r>
      </w:del>
      <w:ins w:id="137" w:author="Merike Koppel - JUSTDIGI" w:date="2025-09-22T14:29:00Z" w16du:dateUtc="2025-09-22T11:29:00Z">
        <w:r w:rsidR="001325B5" w:rsidRPr="5BC402A8">
          <w:rPr>
            <w:rFonts w:cs="Times New Roman"/>
          </w:rPr>
          <w:t>sõnad</w:t>
        </w:r>
      </w:ins>
      <w:r w:rsidR="00E60632" w:rsidRPr="00611A1A">
        <w:rPr>
          <w:rFonts w:cs="Times New Roman"/>
        </w:rPr>
        <w:t xml:space="preserve"> „Meediateenuse osutaja ja“ </w:t>
      </w:r>
      <w:ins w:id="138" w:author="Merike Koppel - JUSTDIGI" w:date="2025-09-22T14:29:00Z" w16du:dateUtc="2025-09-22T11:29:00Z">
        <w:r w:rsidR="001325B5" w:rsidRPr="5BC402A8">
          <w:rPr>
            <w:rFonts w:cs="Times New Roman"/>
          </w:rPr>
          <w:t>sõnade</w:t>
        </w:r>
      </w:ins>
      <w:del w:id="139" w:author="Merike Koppel - JUSTDIGI" w:date="2025-09-22T14:29:00Z" w16du:dateUtc="2025-09-22T11:29:00Z">
        <w:r w:rsidRPr="5BC402A8" w:rsidDel="00E60632">
          <w:rPr>
            <w:rFonts w:cs="Times New Roman"/>
          </w:rPr>
          <w:delText>lauseosa</w:delText>
        </w:r>
      </w:del>
      <w:r w:rsidR="00E60632" w:rsidRPr="00611A1A">
        <w:rPr>
          <w:rFonts w:cs="Times New Roman"/>
        </w:rPr>
        <w:t xml:space="preserve">ga „Audiovisuaalmeedia </w:t>
      </w:r>
      <w:r w:rsidR="00E60632" w:rsidRPr="00782F45">
        <w:rPr>
          <w:rFonts w:cs="Times New Roman"/>
        </w:rPr>
        <w:t>teenuse ja raadioteenuse</w:t>
      </w:r>
      <w:r w:rsidR="00E60632" w:rsidRPr="00782F45">
        <w:rPr>
          <w:rFonts w:cs="Times New Roman"/>
          <w:shd w:val="clear" w:color="auto" w:fill="FFFFFF"/>
        </w:rPr>
        <w:t xml:space="preserve"> osutaja ning“;</w:t>
      </w:r>
      <w:r w:rsidR="00E60632" w:rsidRPr="00611A1A">
        <w:rPr>
          <w:rFonts w:cs="Times New Roman"/>
          <w:shd w:val="clear" w:color="auto" w:fill="FFFFFF"/>
        </w:rPr>
        <w:t xml:space="preserve"> </w:t>
      </w:r>
      <w:commentRangeEnd w:id="133"/>
      <w:r>
        <w:rPr>
          <w:rStyle w:val="Kommentaariviide"/>
        </w:rPr>
        <w:commentReference w:id="133"/>
      </w:r>
    </w:p>
    <w:p w14:paraId="5F714CA1" w14:textId="77777777" w:rsidR="00130B21" w:rsidRPr="00611A1A" w:rsidRDefault="00130B21" w:rsidP="00E60632">
      <w:pPr>
        <w:rPr>
          <w:rFonts w:cs="Times New Roman"/>
          <w:shd w:val="clear" w:color="auto" w:fill="FFFFFF"/>
        </w:rPr>
      </w:pPr>
    </w:p>
    <w:p w14:paraId="6BE9FD3E" w14:textId="48394D57" w:rsidR="00E60632" w:rsidRDefault="00455F5D" w:rsidP="00E60632">
      <w:pPr>
        <w:shd w:val="clear" w:color="auto" w:fill="FFFFFF"/>
        <w:outlineLvl w:val="2"/>
        <w:rPr>
          <w:rFonts w:cs="Times New Roman"/>
          <w:b/>
          <w:bCs/>
        </w:rPr>
      </w:pPr>
      <w:r>
        <w:rPr>
          <w:rFonts w:cs="Times New Roman"/>
          <w:b/>
          <w:bCs/>
        </w:rPr>
        <w:t>19</w:t>
      </w:r>
      <w:r w:rsidR="00E60632" w:rsidRPr="00515E1A">
        <w:rPr>
          <w:rFonts w:cs="Times New Roman"/>
          <w:b/>
          <w:bCs/>
        </w:rPr>
        <w:t>)</w:t>
      </w:r>
      <w:r w:rsidR="00E60632" w:rsidRPr="00515E1A">
        <w:rPr>
          <w:rFonts w:cs="Times New Roman"/>
        </w:rPr>
        <w:t xml:space="preserve"> paragrahvi 19 lõiked 2</w:t>
      </w:r>
      <w:commentRangeStart w:id="140"/>
      <w:del w:id="141" w:author="Merike Koppel - JUSTDIGI" w:date="2025-09-18T15:43:00Z" w16du:dateUtc="2025-09-18T12:43:00Z">
        <w:r w:rsidR="00E60632" w:rsidRPr="00515E1A" w:rsidDel="009763E0">
          <w:rPr>
            <w:rFonts w:cs="Times New Roman"/>
          </w:rPr>
          <w:delText>-</w:delText>
        </w:r>
      </w:del>
      <w:ins w:id="142" w:author="Merike Koppel - JUSTDIGI" w:date="2025-09-18T15:43:00Z" w16du:dateUtc="2025-09-18T12:43:00Z">
        <w:r w:rsidR="009763E0">
          <w:rPr>
            <w:rFonts w:cs="Times New Roman"/>
          </w:rPr>
          <w:t>–</w:t>
        </w:r>
      </w:ins>
      <w:commentRangeEnd w:id="140"/>
      <w:ins w:id="143" w:author="Merike Koppel - JUSTDIGI" w:date="2025-09-23T10:03:00Z" w16du:dateUtc="2025-09-23T07:03:00Z">
        <w:r w:rsidR="00732FE0">
          <w:rPr>
            <w:rStyle w:val="Kommentaariviide"/>
          </w:rPr>
          <w:commentReference w:id="140"/>
        </w:r>
      </w:ins>
      <w:r w:rsidR="00E60632" w:rsidRPr="00515E1A">
        <w:rPr>
          <w:rFonts w:cs="Times New Roman"/>
        </w:rPr>
        <w:t>5 muudetakse ja sõnastatakse järgmiselt:</w:t>
      </w:r>
    </w:p>
    <w:p w14:paraId="0AA51888" w14:textId="77777777" w:rsidR="00E60632" w:rsidRDefault="00E60632" w:rsidP="00E60632">
      <w:pPr>
        <w:shd w:val="clear" w:color="auto" w:fill="FFFFFF"/>
        <w:outlineLvl w:val="2"/>
        <w:rPr>
          <w:rFonts w:cs="Times New Roman"/>
        </w:rPr>
      </w:pPr>
    </w:p>
    <w:p w14:paraId="7AAAC72F" w14:textId="727CF665" w:rsidR="00E60632" w:rsidRPr="00A35CF3" w:rsidRDefault="009D17E5" w:rsidP="00E60632">
      <w:pPr>
        <w:shd w:val="clear" w:color="auto" w:fill="FFFFFF"/>
        <w:outlineLvl w:val="2"/>
        <w:rPr>
          <w:rFonts w:cs="Times New Roman"/>
        </w:rPr>
      </w:pPr>
      <w:ins w:id="144" w:author="Merike Koppel - JUSTDIGI" w:date="2025-09-18T15:43:00Z" w16du:dateUtc="2025-09-18T12:43:00Z">
        <w:r>
          <w:rPr>
            <w:rFonts w:cs="Times New Roman"/>
          </w:rPr>
          <w:t>„</w:t>
        </w:r>
      </w:ins>
      <w:del w:id="145" w:author="Merike Koppel - JUSTDIGI" w:date="2025-09-18T15:43:00Z" w16du:dateUtc="2025-09-18T12:43:00Z">
        <w:r w:rsidR="00E60632" w:rsidRPr="00A35CF3" w:rsidDel="009D17E5">
          <w:rPr>
            <w:rFonts w:cs="Times New Roman"/>
          </w:rPr>
          <w:delText>“</w:delText>
        </w:r>
      </w:del>
      <w:r w:rsidR="00E60632" w:rsidRPr="00A35CF3">
        <w:rPr>
          <w:rFonts w:cs="Times New Roman"/>
        </w:rPr>
        <w:t xml:space="preserve">(2) Audiovisuaalmeedia teenuse ja raadioteenuse osutaja ei tohi edastada pornograafilist sisu või vägivalda või julmust propageerivat sisu pornograafilise sisuga ja vägivalda või julmust propageerivate teoste leviku reguleerimise seaduse § 1 lõike 2 punktide 3 ja 4 </w:t>
      </w:r>
      <w:del w:id="146" w:author="Merike Koppel - JUSTDIGI" w:date="2025-09-18T15:43:00Z" w16du:dateUtc="2025-09-18T12:43:00Z">
        <w:r w:rsidR="00E60632" w:rsidRPr="00A35CF3" w:rsidDel="009D17E5">
          <w:rPr>
            <w:rFonts w:cs="Times New Roman"/>
          </w:rPr>
          <w:delText>mõistes</w:delText>
        </w:r>
      </w:del>
      <w:ins w:id="147" w:author="Merike Koppel - JUSTDIGI" w:date="2025-09-18T15:43:00Z" w16du:dateUtc="2025-09-18T12:43:00Z">
        <w:r>
          <w:rPr>
            <w:rFonts w:cs="Times New Roman"/>
          </w:rPr>
          <w:t>tähendus</w:t>
        </w:r>
        <w:r w:rsidRPr="00A35CF3">
          <w:rPr>
            <w:rFonts w:cs="Times New Roman"/>
          </w:rPr>
          <w:t>es</w:t>
        </w:r>
      </w:ins>
      <w:r w:rsidR="00E60632" w:rsidRPr="00A35CF3">
        <w:rPr>
          <w:rFonts w:cs="Times New Roman"/>
        </w:rPr>
        <w:t xml:space="preserve">. </w:t>
      </w:r>
    </w:p>
    <w:p w14:paraId="04A8559B" w14:textId="77777777" w:rsidR="00E60632" w:rsidRDefault="00E60632" w:rsidP="00E60632">
      <w:pPr>
        <w:shd w:val="clear" w:color="auto" w:fill="FFFFFF"/>
        <w:outlineLvl w:val="2"/>
        <w:rPr>
          <w:rFonts w:cs="Times New Roman"/>
        </w:rPr>
      </w:pPr>
    </w:p>
    <w:p w14:paraId="48E8D4C7" w14:textId="50DDF710" w:rsidR="00E60632" w:rsidRPr="00A35CF3" w:rsidRDefault="00E60632" w:rsidP="00E60632">
      <w:pPr>
        <w:shd w:val="clear" w:color="auto" w:fill="FFFFFF"/>
        <w:outlineLvl w:val="2"/>
        <w:rPr>
          <w:rFonts w:cs="Times New Roman"/>
        </w:rPr>
      </w:pPr>
      <w:r w:rsidRPr="00A35CF3">
        <w:rPr>
          <w:rFonts w:cs="Times New Roman"/>
        </w:rPr>
        <w:t xml:space="preserve">(3) Käesoleva paragrahvi lõikes 2 kehtestatud nõudeid ei kohaldata juhul, kui audiovisuaalmeedia teenuse või raadioteenuse </w:t>
      </w:r>
      <w:r w:rsidRPr="00515E1A">
        <w:rPr>
          <w:rFonts w:cs="Times New Roman"/>
        </w:rPr>
        <w:t>osutaja taga</w:t>
      </w:r>
      <w:commentRangeStart w:id="148"/>
      <w:del w:id="149" w:author="Merike Koppel - JUSTDIGI" w:date="2025-09-18T15:44:00Z" w16du:dateUtc="2025-09-18T12:44:00Z">
        <w:r w:rsidRPr="00515E1A" w:rsidDel="009D17E5">
          <w:rPr>
            <w:rFonts w:cs="Times New Roman"/>
          </w:rPr>
          <w:delText>vad</w:delText>
        </w:r>
      </w:del>
      <w:ins w:id="150" w:author="Merike Koppel - JUSTDIGI" w:date="2025-09-18T15:44:00Z" w16du:dateUtc="2025-09-18T12:44:00Z">
        <w:r w:rsidR="009D17E5">
          <w:rPr>
            <w:rFonts w:cs="Times New Roman"/>
          </w:rPr>
          <w:t>b</w:t>
        </w:r>
      </w:ins>
      <w:commentRangeEnd w:id="148"/>
      <w:ins w:id="151" w:author="Merike Koppel - JUSTDIGI" w:date="2025-09-18T15:45:00Z" w16du:dateUtc="2025-09-18T12:45:00Z">
        <w:r w:rsidR="00672885">
          <w:rPr>
            <w:rStyle w:val="Kommentaariviide"/>
          </w:rPr>
          <w:commentReference w:id="148"/>
        </w:r>
      </w:ins>
      <w:r w:rsidRPr="00A35CF3">
        <w:rPr>
          <w:rFonts w:cs="Times New Roman"/>
        </w:rPr>
        <w:t xml:space="preserve">, et sellised saated on isiklike tunnuskoodide või teiste asjakohaste tehniliste lahenduste abil vastu võetavad üksnes viisil, mis on alaealisele tavaolukorras kättesaamatu. </w:t>
      </w:r>
    </w:p>
    <w:p w14:paraId="2737BC59" w14:textId="77777777" w:rsidR="00E60632" w:rsidRDefault="00E60632" w:rsidP="00E60632">
      <w:pPr>
        <w:shd w:val="clear" w:color="auto" w:fill="FFFFFF"/>
        <w:outlineLvl w:val="2"/>
        <w:rPr>
          <w:rFonts w:cs="Times New Roman"/>
        </w:rPr>
      </w:pPr>
    </w:p>
    <w:p w14:paraId="204164F2" w14:textId="35520E6F" w:rsidR="00E60632" w:rsidRPr="00753B0E" w:rsidRDefault="00E60632" w:rsidP="00E60632">
      <w:pPr>
        <w:shd w:val="clear" w:color="auto" w:fill="FFFFFF"/>
        <w:outlineLvl w:val="2"/>
        <w:rPr>
          <w:rFonts w:cs="Times New Roman"/>
        </w:rPr>
      </w:pPr>
      <w:r w:rsidRPr="00753B0E">
        <w:rPr>
          <w:rFonts w:cs="Times New Roman"/>
        </w:rPr>
        <w:t xml:space="preserve">(4) Audiovisuaalmeedia teenuse ja raadioteenuse osutaja ei tohi ajavahemikul kella 6.00-st kuni 22.00-ni programmis edastada muid alaealiste mõne </w:t>
      </w:r>
      <w:proofErr w:type="spellStart"/>
      <w:r w:rsidRPr="00753B0E">
        <w:rPr>
          <w:rFonts w:cs="Times New Roman"/>
        </w:rPr>
        <w:t>earühma</w:t>
      </w:r>
      <w:proofErr w:type="spellEnd"/>
      <w:r w:rsidRPr="00753B0E">
        <w:rPr>
          <w:rFonts w:cs="Times New Roman"/>
        </w:rPr>
        <w:t xml:space="preserve"> füüsilist, vaimset või kõlbelist arengut kahjustada võivaid saateid, välja arvatud juhul, kui </w:t>
      </w:r>
      <w:commentRangeStart w:id="152"/>
      <w:r w:rsidRPr="00753B0E">
        <w:rPr>
          <w:rFonts w:cs="Times New Roman"/>
        </w:rPr>
        <w:t xml:space="preserve">enne saadet esitatakse </w:t>
      </w:r>
      <w:commentRangeEnd w:id="152"/>
      <w:r w:rsidR="00547B9E">
        <w:rPr>
          <w:rStyle w:val="Kommentaariviide"/>
        </w:rPr>
        <w:commentReference w:id="152"/>
      </w:r>
      <w:r w:rsidRPr="00753B0E">
        <w:rPr>
          <w:rFonts w:cs="Times New Roman"/>
        </w:rPr>
        <w:t xml:space="preserve">arusaadaval viisil hoiatus, mis teatab, et järgnev saade on alaealiste mõnele </w:t>
      </w:r>
      <w:proofErr w:type="spellStart"/>
      <w:r w:rsidRPr="00753B0E">
        <w:rPr>
          <w:rFonts w:cs="Times New Roman"/>
        </w:rPr>
        <w:t>earühmale</w:t>
      </w:r>
      <w:proofErr w:type="spellEnd"/>
      <w:r w:rsidRPr="00753B0E">
        <w:rPr>
          <w:rFonts w:cs="Times New Roman"/>
        </w:rPr>
        <w:t xml:space="preserve"> sobimatu ning </w:t>
      </w:r>
      <w:r w:rsidRPr="00515E1A">
        <w:rPr>
          <w:rFonts w:cs="Times New Roman"/>
        </w:rPr>
        <w:t>audiovisuaalmeedia teenuse</w:t>
      </w:r>
      <w:del w:id="153" w:author="Merike Koppel - JUSTDIGI" w:date="2025-09-18T15:45:00Z" w16du:dateUtc="2025-09-18T12:45:00Z">
        <w:r w:rsidRPr="00515E1A" w:rsidDel="00A70466">
          <w:rPr>
            <w:rFonts w:cs="Times New Roman"/>
          </w:rPr>
          <w:delText>s</w:delText>
        </w:r>
      </w:del>
      <w:ins w:id="154" w:author="Merike Koppel - JUSTDIGI" w:date="2025-09-18T15:45:00Z" w16du:dateUtc="2025-09-18T12:45:00Z">
        <w:r w:rsidR="00A70466">
          <w:rPr>
            <w:rFonts w:cs="Times New Roman"/>
          </w:rPr>
          <w:t xml:space="preserve"> puhul</w:t>
        </w:r>
      </w:ins>
      <w:r w:rsidRPr="00515E1A">
        <w:rPr>
          <w:rFonts w:cs="Times New Roman"/>
        </w:rPr>
        <w:t xml:space="preserve"> on </w:t>
      </w:r>
      <w:r w:rsidRPr="00753B0E">
        <w:rPr>
          <w:rFonts w:cs="Times New Roman"/>
        </w:rPr>
        <w:t xml:space="preserve">kogu saate ajal ekraanil näha asjakohane hoiatav sümbol. </w:t>
      </w:r>
    </w:p>
    <w:p w14:paraId="07CA5DC0" w14:textId="77777777" w:rsidR="00E60632" w:rsidRDefault="00E60632" w:rsidP="00E60632">
      <w:pPr>
        <w:shd w:val="clear" w:color="auto" w:fill="FFFFFF"/>
        <w:outlineLvl w:val="2"/>
        <w:rPr>
          <w:rFonts w:cs="Times New Roman"/>
        </w:rPr>
      </w:pPr>
    </w:p>
    <w:p w14:paraId="797B4D50" w14:textId="1CB6A85B" w:rsidR="00E60632" w:rsidRPr="00753B0E" w:rsidRDefault="00E60632" w:rsidP="26C4B50A">
      <w:pPr>
        <w:shd w:val="clear" w:color="auto" w:fill="FFFFFF" w:themeFill="background1"/>
        <w:outlineLvl w:val="2"/>
        <w:rPr>
          <w:rFonts w:cs="Times New Roman"/>
          <w:color w:val="FF0000"/>
          <w:highlight w:val="green"/>
        </w:rPr>
      </w:pPr>
      <w:r w:rsidRPr="26C4B50A">
        <w:rPr>
          <w:rFonts w:cs="Times New Roman"/>
        </w:rPr>
        <w:lastRenderedPageBreak/>
        <w:t>(5) Kui programmis või programmikataloogis on saateid, mille sisu vastab käesoleva paragrahvi lõigetes 2 või 4 sätestatud tingimustele, ei tohi audiovisuaalmeedia teenuse või raadioteenuse osutaja nimetatud saateid oma programmis või programmikataloogis tutvustades esitada piirangut põhjustanud saatelõike</w:t>
      </w:r>
      <w:r w:rsidR="459007F0" w:rsidRPr="26C4B50A">
        <w:rPr>
          <w:rFonts w:cs="Times New Roman"/>
        </w:rPr>
        <w:t>.</w:t>
      </w:r>
      <w:r w:rsidR="7F2FDFB7" w:rsidRPr="26C4B50A">
        <w:rPr>
          <w:rFonts w:cs="Times New Roman"/>
        </w:rPr>
        <w:t>“;</w:t>
      </w:r>
      <w:r w:rsidR="7F2FDFB7" w:rsidRPr="26C4B50A">
        <w:rPr>
          <w:rFonts w:cs="Times New Roman"/>
          <w:color w:val="FF0000"/>
        </w:rPr>
        <w:t xml:space="preserve"> </w:t>
      </w:r>
    </w:p>
    <w:p w14:paraId="0A51E99B" w14:textId="77777777" w:rsidR="00E60632" w:rsidRDefault="00E60632" w:rsidP="26C4B50A">
      <w:pPr>
        <w:shd w:val="clear" w:color="auto" w:fill="FFFFFF" w:themeFill="background1"/>
        <w:outlineLvl w:val="2"/>
        <w:rPr>
          <w:rFonts w:cs="Times New Roman"/>
          <w:color w:val="FF0000"/>
          <w:highlight w:val="green"/>
        </w:rPr>
      </w:pPr>
    </w:p>
    <w:p w14:paraId="037B9663" w14:textId="5D15832A" w:rsidR="00E60632" w:rsidRDefault="00E60632" w:rsidP="5BC402A8">
      <w:pPr>
        <w:shd w:val="clear" w:color="auto" w:fill="FFFFFF" w:themeFill="background1"/>
        <w:outlineLvl w:val="2"/>
        <w:rPr>
          <w:rFonts w:cs="Times New Roman"/>
        </w:rPr>
      </w:pPr>
      <w:commentRangeStart w:id="155"/>
      <w:r w:rsidRPr="5BC402A8">
        <w:rPr>
          <w:rFonts w:cs="Times New Roman"/>
          <w:b/>
          <w:bCs/>
        </w:rPr>
        <w:t>2</w:t>
      </w:r>
      <w:r w:rsidR="00455F5D" w:rsidRPr="5BC402A8">
        <w:rPr>
          <w:rFonts w:cs="Times New Roman"/>
          <w:b/>
          <w:bCs/>
        </w:rPr>
        <w:t>0</w:t>
      </w:r>
      <w:r w:rsidRPr="5BC402A8">
        <w:rPr>
          <w:rFonts w:cs="Times New Roman"/>
          <w:b/>
          <w:bCs/>
        </w:rPr>
        <w:t>)</w:t>
      </w:r>
      <w:r w:rsidRPr="5BC402A8">
        <w:rPr>
          <w:rFonts w:cs="Times New Roman"/>
        </w:rPr>
        <w:t xml:space="preserve"> paragrahvi 19 lõige 6 tunnistatakse kehtetuks;</w:t>
      </w:r>
      <w:commentRangeEnd w:id="155"/>
      <w:r>
        <w:rPr>
          <w:rStyle w:val="Kommentaariviide"/>
        </w:rPr>
        <w:commentReference w:id="155"/>
      </w:r>
    </w:p>
    <w:p w14:paraId="3744F47C" w14:textId="77777777" w:rsidR="00E60632" w:rsidRDefault="00E60632" w:rsidP="00E60632">
      <w:pPr>
        <w:shd w:val="clear" w:color="auto" w:fill="FFFFFF"/>
        <w:outlineLvl w:val="2"/>
        <w:rPr>
          <w:rFonts w:cs="Times New Roman"/>
        </w:rPr>
      </w:pPr>
    </w:p>
    <w:p w14:paraId="6B640C71" w14:textId="00AFF3A2" w:rsidR="00E60632" w:rsidRPr="004D3176" w:rsidRDefault="00E60632" w:rsidP="00E60632">
      <w:pPr>
        <w:shd w:val="clear" w:color="auto" w:fill="FFFFFF" w:themeFill="background1"/>
        <w:outlineLvl w:val="2"/>
        <w:rPr>
          <w:rFonts w:cs="Times New Roman"/>
        </w:rPr>
      </w:pPr>
      <w:r>
        <w:rPr>
          <w:rFonts w:cs="Times New Roman"/>
          <w:b/>
          <w:bCs/>
        </w:rPr>
        <w:t>2</w:t>
      </w:r>
      <w:r w:rsidR="00455F5D">
        <w:rPr>
          <w:rFonts w:cs="Times New Roman"/>
          <w:b/>
          <w:bCs/>
        </w:rPr>
        <w:t>1</w:t>
      </w:r>
      <w:r>
        <w:rPr>
          <w:rFonts w:cs="Times New Roman"/>
          <w:b/>
          <w:bCs/>
        </w:rPr>
        <w:t xml:space="preserve">) </w:t>
      </w:r>
      <w:r w:rsidRPr="004D3176">
        <w:rPr>
          <w:rFonts w:cs="Times New Roman"/>
        </w:rPr>
        <w:t>paragrahvi 21 lõikest 2 jäetakse välja sõnad „Regionaalse või“;</w:t>
      </w:r>
    </w:p>
    <w:p w14:paraId="783E2B41" w14:textId="77777777" w:rsidR="00E60632" w:rsidRPr="004D3176" w:rsidRDefault="00E60632" w:rsidP="00E60632">
      <w:pPr>
        <w:shd w:val="clear" w:color="auto" w:fill="FFFFFF"/>
        <w:outlineLvl w:val="2"/>
        <w:rPr>
          <w:rFonts w:cs="Times New Roman"/>
        </w:rPr>
      </w:pPr>
    </w:p>
    <w:p w14:paraId="040E6583" w14:textId="2A3DEB4C" w:rsidR="00E60632" w:rsidRPr="004D3176" w:rsidRDefault="00E60632" w:rsidP="00E60632">
      <w:pPr>
        <w:shd w:val="clear" w:color="auto" w:fill="FFFFFF" w:themeFill="background1"/>
        <w:outlineLvl w:val="2"/>
        <w:rPr>
          <w:rFonts w:cs="Times New Roman"/>
        </w:rPr>
      </w:pPr>
      <w:r>
        <w:rPr>
          <w:rFonts w:cs="Times New Roman"/>
          <w:b/>
          <w:bCs/>
        </w:rPr>
        <w:t>2</w:t>
      </w:r>
      <w:r w:rsidR="00455F5D">
        <w:rPr>
          <w:rFonts w:cs="Times New Roman"/>
          <w:b/>
          <w:bCs/>
        </w:rPr>
        <w:t>2</w:t>
      </w:r>
      <w:r>
        <w:rPr>
          <w:rFonts w:cs="Times New Roman"/>
          <w:b/>
          <w:bCs/>
        </w:rPr>
        <w:t>)</w:t>
      </w:r>
      <w:r w:rsidRPr="004D3176">
        <w:rPr>
          <w:rFonts w:cs="Times New Roman"/>
          <w:b/>
          <w:bCs/>
        </w:rPr>
        <w:t xml:space="preserve"> </w:t>
      </w:r>
      <w:r w:rsidRPr="004D3176">
        <w:rPr>
          <w:rFonts w:cs="Times New Roman"/>
        </w:rPr>
        <w:t xml:space="preserve">paragrahvi 22 lõikes 1 </w:t>
      </w:r>
      <w:r w:rsidR="009F0469">
        <w:rPr>
          <w:rFonts w:cs="Times New Roman"/>
        </w:rPr>
        <w:t>ning</w:t>
      </w:r>
      <w:r w:rsidRPr="004D3176">
        <w:rPr>
          <w:rFonts w:cs="Times New Roman"/>
        </w:rPr>
        <w:t xml:space="preserve"> § 27 lõigetes 1 ja 2 asendatakse sõna</w:t>
      </w:r>
      <w:del w:id="156" w:author="Merike Koppel - JUSTDIGI" w:date="2025-09-23T10:05:00Z" w16du:dateUtc="2025-09-23T07:05:00Z">
        <w:r w:rsidRPr="004D3176" w:rsidDel="009C792B">
          <w:rPr>
            <w:rFonts w:cs="Times New Roman"/>
          </w:rPr>
          <w:delText>d</w:delText>
        </w:r>
      </w:del>
      <w:r w:rsidRPr="004D3176">
        <w:rPr>
          <w:rFonts w:cs="Times New Roman"/>
        </w:rPr>
        <w:t xml:space="preserve"> „meediateenuste</w:t>
      </w:r>
      <w:del w:id="157" w:author="Merike Koppel - JUSTDIGI" w:date="2025-09-23T10:05:00Z" w16du:dateUtc="2025-09-23T07:05:00Z">
        <w:r w:rsidRPr="004D3176" w:rsidDel="00722BBE">
          <w:rPr>
            <w:rFonts w:cs="Times New Roman"/>
          </w:rPr>
          <w:delText xml:space="preserve"> ja</w:delText>
        </w:r>
      </w:del>
      <w:r w:rsidRPr="004D3176">
        <w:rPr>
          <w:rFonts w:cs="Times New Roman"/>
        </w:rPr>
        <w:t>“ sõnadega „audiovisuaalmeedia teenuse, raadioteenuse</w:t>
      </w:r>
      <w:del w:id="158" w:author="Merike Koppel - JUSTDIGI" w:date="2025-09-23T10:05:00Z" w16du:dateUtc="2025-09-23T07:05:00Z">
        <w:r w:rsidRPr="004D3176" w:rsidDel="00722BBE">
          <w:rPr>
            <w:rFonts w:cs="Times New Roman"/>
          </w:rPr>
          <w:delText xml:space="preserve"> </w:delText>
        </w:r>
      </w:del>
      <w:del w:id="159" w:author="Merike Koppel - JUSTDIGI" w:date="2025-09-18T15:46:00Z" w16du:dateUtc="2025-09-18T12:46:00Z">
        <w:r w:rsidRPr="004D3176" w:rsidDel="00A70466">
          <w:rPr>
            <w:rFonts w:cs="Times New Roman"/>
          </w:rPr>
          <w:delText>ning</w:delText>
        </w:r>
      </w:del>
      <w:r w:rsidRPr="004D3176">
        <w:rPr>
          <w:rFonts w:cs="Times New Roman"/>
        </w:rPr>
        <w:t>“;</w:t>
      </w:r>
    </w:p>
    <w:p w14:paraId="375900AC" w14:textId="77777777" w:rsidR="00E60632" w:rsidRDefault="00E60632" w:rsidP="00E60632">
      <w:pPr>
        <w:shd w:val="clear" w:color="auto" w:fill="FFFFFF"/>
        <w:outlineLvl w:val="2"/>
        <w:rPr>
          <w:rFonts w:cs="Times New Roman"/>
        </w:rPr>
      </w:pPr>
    </w:p>
    <w:p w14:paraId="6C7B9528" w14:textId="1E9D3C7C" w:rsidR="00E60632" w:rsidRPr="00515E1A" w:rsidRDefault="00E60632" w:rsidP="00E60632">
      <w:pPr>
        <w:shd w:val="clear" w:color="auto" w:fill="FFFFFF"/>
        <w:outlineLvl w:val="2"/>
        <w:rPr>
          <w:rFonts w:cs="Times New Roman"/>
        </w:rPr>
      </w:pPr>
      <w:r w:rsidRPr="00515E1A">
        <w:rPr>
          <w:rFonts w:cs="Times New Roman"/>
          <w:b/>
          <w:bCs/>
        </w:rPr>
        <w:t>2</w:t>
      </w:r>
      <w:r w:rsidR="00455F5D">
        <w:rPr>
          <w:rFonts w:cs="Times New Roman"/>
          <w:b/>
          <w:bCs/>
        </w:rPr>
        <w:t>3</w:t>
      </w:r>
      <w:r w:rsidRPr="00515E1A">
        <w:rPr>
          <w:rFonts w:cs="Times New Roman"/>
          <w:b/>
          <w:bCs/>
        </w:rPr>
        <w:t>)</w:t>
      </w:r>
      <w:r w:rsidRPr="002C4A8D">
        <w:rPr>
          <w:rFonts w:cs="Times New Roman"/>
          <w:b/>
          <w:bCs/>
        </w:rPr>
        <w:t xml:space="preserve"> </w:t>
      </w:r>
      <w:r w:rsidRPr="00515E1A">
        <w:rPr>
          <w:rFonts w:cs="Times New Roman"/>
        </w:rPr>
        <w:t>paragrahvi 29 täiendatakse lõikega 1</w:t>
      </w:r>
      <w:r w:rsidRPr="00515E1A">
        <w:rPr>
          <w:rFonts w:cs="Times New Roman"/>
          <w:vertAlign w:val="superscript"/>
        </w:rPr>
        <w:t>1</w:t>
      </w:r>
      <w:r w:rsidRPr="00515E1A">
        <w:rPr>
          <w:rFonts w:cs="Times New Roman"/>
        </w:rPr>
        <w:t xml:space="preserve"> järgmises sõnastuses:</w:t>
      </w:r>
    </w:p>
    <w:p w14:paraId="5C161518" w14:textId="77777777" w:rsidR="00E60632" w:rsidRDefault="00E60632" w:rsidP="00E60632">
      <w:pPr>
        <w:shd w:val="clear" w:color="auto" w:fill="FFFFFF"/>
        <w:outlineLvl w:val="2"/>
        <w:rPr>
          <w:rFonts w:cs="Times New Roman"/>
        </w:rPr>
      </w:pPr>
    </w:p>
    <w:p w14:paraId="56341368" w14:textId="77777777" w:rsidR="00E60632" w:rsidRDefault="00E60632" w:rsidP="00E60632">
      <w:pPr>
        <w:shd w:val="clear" w:color="auto" w:fill="FFFFFF"/>
        <w:outlineLvl w:val="2"/>
        <w:rPr>
          <w:rFonts w:cs="Times New Roman"/>
        </w:rPr>
      </w:pPr>
      <w:r>
        <w:rPr>
          <w:rFonts w:cs="Times New Roman"/>
        </w:rPr>
        <w:t>„(1</w:t>
      </w:r>
      <w:r>
        <w:rPr>
          <w:rFonts w:cs="Times New Roman"/>
          <w:vertAlign w:val="superscript"/>
        </w:rPr>
        <w:t>1</w:t>
      </w:r>
      <w:r>
        <w:rPr>
          <w:rFonts w:cs="Times New Roman"/>
        </w:rPr>
        <w:t>) Käesoleva paragrahvi lõiget 1 kohaldatakse televisiooni- või raadioloa alusel pakutavale teenusele.“;</w:t>
      </w:r>
    </w:p>
    <w:p w14:paraId="26D966E2" w14:textId="77777777" w:rsidR="00E60632" w:rsidRDefault="00E60632" w:rsidP="00E60632">
      <w:pPr>
        <w:shd w:val="clear" w:color="auto" w:fill="FFFFFF"/>
        <w:outlineLvl w:val="2"/>
        <w:rPr>
          <w:rFonts w:cs="Times New Roman"/>
        </w:rPr>
      </w:pPr>
    </w:p>
    <w:p w14:paraId="7D4CA75E" w14:textId="7DE55F3A" w:rsidR="00E60632" w:rsidRDefault="00E60632" w:rsidP="00E60632">
      <w:pPr>
        <w:rPr>
          <w:rFonts w:cs="Times New Roman"/>
          <w:shd w:val="clear" w:color="auto" w:fill="FFFFFF"/>
        </w:rPr>
      </w:pPr>
      <w:r w:rsidRPr="00611A1A">
        <w:rPr>
          <w:rFonts w:cs="Times New Roman"/>
          <w:b/>
          <w:bCs/>
        </w:rPr>
        <w:t>2</w:t>
      </w:r>
      <w:r w:rsidR="00455F5D">
        <w:rPr>
          <w:rFonts w:cs="Times New Roman"/>
          <w:b/>
          <w:bCs/>
        </w:rPr>
        <w:t>4</w:t>
      </w:r>
      <w:r w:rsidRPr="00611A1A">
        <w:rPr>
          <w:rFonts w:cs="Times New Roman"/>
          <w:b/>
          <w:bCs/>
        </w:rPr>
        <w:t>)</w:t>
      </w:r>
      <w:r w:rsidRPr="00611A1A">
        <w:rPr>
          <w:rFonts w:cs="Times New Roman"/>
        </w:rPr>
        <w:t xml:space="preserve"> </w:t>
      </w:r>
      <w:r w:rsidRPr="00611A1A">
        <w:rPr>
          <w:rFonts w:cs="Times New Roman"/>
          <w:color w:val="202020"/>
          <w:shd w:val="clear" w:color="auto" w:fill="FFFFFF"/>
        </w:rPr>
        <w:t>paragrahvi 30 lõikes 1 asendatakse sõnad „meediateenuse osutamises“ sõnadega „</w:t>
      </w:r>
      <w:r w:rsidRPr="00611A1A">
        <w:rPr>
          <w:rFonts w:cs="Times New Roman"/>
        </w:rPr>
        <w:t>audiovisuaalmeedia teenuse või raadioteenuse</w:t>
      </w:r>
      <w:r w:rsidRPr="00611A1A">
        <w:rPr>
          <w:rFonts w:cs="Times New Roman"/>
          <w:shd w:val="clear" w:color="auto" w:fill="FFFFFF"/>
        </w:rPr>
        <w:t xml:space="preserve"> osutamises“</w:t>
      </w:r>
      <w:r w:rsidR="009F0469">
        <w:rPr>
          <w:rFonts w:cs="Times New Roman"/>
          <w:shd w:val="clear" w:color="auto" w:fill="FFFFFF"/>
        </w:rPr>
        <w:t>;</w:t>
      </w:r>
    </w:p>
    <w:p w14:paraId="591AD65F" w14:textId="77777777" w:rsidR="009F0469" w:rsidRPr="00611A1A" w:rsidRDefault="009F0469" w:rsidP="00E60632">
      <w:pPr>
        <w:rPr>
          <w:rFonts w:cs="Times New Roman"/>
          <w:shd w:val="clear" w:color="auto" w:fill="FFFFFF"/>
        </w:rPr>
      </w:pPr>
    </w:p>
    <w:p w14:paraId="00BDB4FE" w14:textId="3A0943BB" w:rsidR="00E60632" w:rsidRDefault="00E60632" w:rsidP="00E60632">
      <w:pPr>
        <w:rPr>
          <w:rFonts w:cs="Times New Roman"/>
        </w:rPr>
      </w:pPr>
      <w:r w:rsidRPr="00611A1A">
        <w:rPr>
          <w:rFonts w:cs="Times New Roman"/>
          <w:b/>
          <w:bCs/>
          <w:shd w:val="clear" w:color="auto" w:fill="FFFFFF"/>
        </w:rPr>
        <w:t>2</w:t>
      </w:r>
      <w:r w:rsidR="00455F5D">
        <w:rPr>
          <w:rFonts w:cs="Times New Roman"/>
          <w:b/>
          <w:bCs/>
          <w:shd w:val="clear" w:color="auto" w:fill="FFFFFF"/>
        </w:rPr>
        <w:t>5</w:t>
      </w:r>
      <w:r w:rsidRPr="00611A1A">
        <w:rPr>
          <w:rFonts w:cs="Times New Roman"/>
          <w:b/>
          <w:bCs/>
          <w:shd w:val="clear" w:color="auto" w:fill="FFFFFF"/>
        </w:rPr>
        <w:t xml:space="preserve">) </w:t>
      </w:r>
      <w:r w:rsidRPr="00611A1A">
        <w:rPr>
          <w:rFonts w:cs="Times New Roman"/>
          <w:shd w:val="clear" w:color="auto" w:fill="FFFFFF"/>
        </w:rPr>
        <w:t>paragrahvi 30 lõikes 3 asendatakse sõna „meediateenus“ sõnadega „</w:t>
      </w:r>
      <w:r w:rsidRPr="00611A1A">
        <w:rPr>
          <w:rFonts w:cs="Times New Roman"/>
        </w:rPr>
        <w:t xml:space="preserve">audiovisuaalmeedia teenus, raadioteenus“; </w:t>
      </w:r>
    </w:p>
    <w:p w14:paraId="68AA1959" w14:textId="77777777" w:rsidR="009F0469" w:rsidRPr="00611A1A" w:rsidRDefault="009F0469" w:rsidP="00E60632">
      <w:pPr>
        <w:rPr>
          <w:rFonts w:cs="Times New Roman"/>
          <w:shd w:val="clear" w:color="auto" w:fill="FFFFFF"/>
        </w:rPr>
      </w:pPr>
    </w:p>
    <w:p w14:paraId="08D520DC" w14:textId="6E6440E7" w:rsidR="00E60632" w:rsidRDefault="00E60632" w:rsidP="00E60632">
      <w:pPr>
        <w:rPr>
          <w:rFonts w:cs="Times New Roman"/>
        </w:rPr>
      </w:pPr>
      <w:r w:rsidRPr="00611A1A">
        <w:rPr>
          <w:rFonts w:cs="Times New Roman"/>
          <w:b/>
          <w:bCs/>
          <w:shd w:val="clear" w:color="auto" w:fill="FFFFFF"/>
        </w:rPr>
        <w:t>2</w:t>
      </w:r>
      <w:r w:rsidR="00455F5D">
        <w:rPr>
          <w:rFonts w:cs="Times New Roman"/>
          <w:b/>
          <w:bCs/>
          <w:shd w:val="clear" w:color="auto" w:fill="FFFFFF"/>
        </w:rPr>
        <w:t>6</w:t>
      </w:r>
      <w:r w:rsidRPr="00611A1A">
        <w:rPr>
          <w:rFonts w:cs="Times New Roman"/>
          <w:b/>
          <w:bCs/>
          <w:shd w:val="clear" w:color="auto" w:fill="FFFFFF"/>
        </w:rPr>
        <w:t xml:space="preserve">) </w:t>
      </w:r>
      <w:r w:rsidRPr="00611A1A">
        <w:rPr>
          <w:rFonts w:cs="Times New Roman"/>
          <w:shd w:val="clear" w:color="auto" w:fill="FFFFFF"/>
        </w:rPr>
        <w:t xml:space="preserve">paragrahvi 30 lõigetes 7 ja </w:t>
      </w:r>
      <w:commentRangeStart w:id="160"/>
      <w:r w:rsidRPr="00611A1A">
        <w:rPr>
          <w:rFonts w:cs="Times New Roman"/>
          <w:shd w:val="clear" w:color="auto" w:fill="FFFFFF"/>
        </w:rPr>
        <w:t>8</w:t>
      </w:r>
      <w:r w:rsidRPr="00611A1A">
        <w:rPr>
          <w:rFonts w:cs="Times New Roman"/>
          <w:shd w:val="clear" w:color="auto" w:fill="FFFFFF"/>
          <w:vertAlign w:val="superscript"/>
        </w:rPr>
        <w:t>1</w:t>
      </w:r>
      <w:commentRangeEnd w:id="160"/>
      <w:r>
        <w:rPr>
          <w:rStyle w:val="Kommentaariviide"/>
        </w:rPr>
        <w:commentReference w:id="160"/>
      </w:r>
      <w:r w:rsidRPr="00611A1A">
        <w:rPr>
          <w:rFonts w:cs="Times New Roman"/>
          <w:shd w:val="clear" w:color="auto" w:fill="FFFFFF"/>
        </w:rPr>
        <w:t xml:space="preserve"> asendatakse sõna „Meediateenust“ sõnadega „</w:t>
      </w:r>
      <w:r w:rsidRPr="00611A1A">
        <w:rPr>
          <w:rFonts w:cs="Times New Roman"/>
        </w:rPr>
        <w:t xml:space="preserve">Audiovisuaalmeedia teenust, raadioteenust“; </w:t>
      </w:r>
    </w:p>
    <w:p w14:paraId="4442C669" w14:textId="77777777" w:rsidR="009F0469" w:rsidRPr="00611A1A" w:rsidRDefault="009F0469" w:rsidP="00E60632">
      <w:pPr>
        <w:rPr>
          <w:rFonts w:cs="Times New Roman"/>
          <w:b/>
          <w:bCs/>
          <w:shd w:val="clear" w:color="auto" w:fill="FFFFFF"/>
        </w:rPr>
      </w:pPr>
    </w:p>
    <w:p w14:paraId="735A4E51" w14:textId="2E19254D" w:rsidR="00E60632" w:rsidRPr="00C012D4" w:rsidRDefault="00E60632" w:rsidP="00E60632">
      <w:pPr>
        <w:shd w:val="clear" w:color="auto" w:fill="FFFFFF"/>
        <w:outlineLvl w:val="2"/>
        <w:rPr>
          <w:rFonts w:cs="Times New Roman"/>
        </w:rPr>
      </w:pPr>
      <w:r w:rsidRPr="00515E1A">
        <w:rPr>
          <w:rFonts w:cs="Times New Roman"/>
          <w:b/>
          <w:bCs/>
        </w:rPr>
        <w:t>2</w:t>
      </w:r>
      <w:r w:rsidR="00455F5D">
        <w:rPr>
          <w:rFonts w:cs="Times New Roman"/>
          <w:b/>
          <w:bCs/>
        </w:rPr>
        <w:t>7</w:t>
      </w:r>
      <w:r w:rsidRPr="00515E1A">
        <w:rPr>
          <w:rFonts w:cs="Times New Roman"/>
          <w:b/>
          <w:bCs/>
        </w:rPr>
        <w:t>)</w:t>
      </w:r>
      <w:r w:rsidRPr="002C4A8D">
        <w:rPr>
          <w:rFonts w:cs="Times New Roman"/>
          <w:b/>
          <w:bCs/>
        </w:rPr>
        <w:t xml:space="preserve"> </w:t>
      </w:r>
      <w:r w:rsidRPr="002C4A8D">
        <w:rPr>
          <w:rFonts w:cs="Times New Roman"/>
        </w:rPr>
        <w:t>paragrahvi</w:t>
      </w:r>
      <w:del w:id="161" w:author="Merike Koppel - JUSTDIGI" w:date="2025-09-22T14:57:00Z" w16du:dateUtc="2025-09-22T11:57:00Z">
        <w:r w:rsidDel="006423CD">
          <w:rPr>
            <w:rFonts w:cs="Times New Roman"/>
          </w:rPr>
          <w:delText>s</w:delText>
        </w:r>
      </w:del>
      <w:r w:rsidRPr="002C4A8D">
        <w:rPr>
          <w:rFonts w:cs="Times New Roman"/>
        </w:rPr>
        <w:t xml:space="preserve"> </w:t>
      </w:r>
      <w:del w:id="162" w:author="Merike Koppel - JUSTDIGI" w:date="2025-09-23T10:09:00Z" w16du:dateUtc="2025-09-23T07:09:00Z">
        <w:r w:rsidRPr="002C4A8D" w:rsidDel="00F72240">
          <w:rPr>
            <w:rFonts w:cs="Times New Roman"/>
          </w:rPr>
          <w:delText xml:space="preserve">§ </w:delText>
        </w:r>
      </w:del>
      <w:r w:rsidRPr="002C4A8D">
        <w:rPr>
          <w:rFonts w:cs="Times New Roman"/>
        </w:rPr>
        <w:t xml:space="preserve">32 </w:t>
      </w:r>
      <w:ins w:id="163" w:author="Merike Koppel - JUSTDIGI" w:date="2025-09-22T14:57:00Z" w16du:dateUtc="2025-09-22T11:57:00Z">
        <w:r w:rsidR="006423CD">
          <w:rPr>
            <w:rFonts w:cs="Times New Roman"/>
          </w:rPr>
          <w:t xml:space="preserve">sissejuhatavas lauseosas </w:t>
        </w:r>
      </w:ins>
      <w:r>
        <w:rPr>
          <w:rFonts w:cs="Times New Roman"/>
        </w:rPr>
        <w:t>asendatakse sõnad „</w:t>
      </w:r>
      <w:r w:rsidRPr="00E448FE">
        <w:rPr>
          <w:rFonts w:cs="Times New Roman"/>
        </w:rPr>
        <w:t>Televisiooni- või raadioteenust</w:t>
      </w:r>
      <w:r>
        <w:rPr>
          <w:rFonts w:cs="Times New Roman"/>
        </w:rPr>
        <w:t>“ sõnadega „</w:t>
      </w:r>
      <w:r w:rsidRPr="00515E1A">
        <w:rPr>
          <w:rFonts w:cs="Times New Roman"/>
        </w:rPr>
        <w:t>Televisiooniteenust või Eesti raadiosagedusplaanis ringhäälingu</w:t>
      </w:r>
      <w:ins w:id="164" w:author="Merike Koppel - JUSTDIGI" w:date="2025-09-18T15:47:00Z" w16du:dateUtc="2025-09-18T12:47:00Z">
        <w:r w:rsidR="00787573">
          <w:rPr>
            <w:rFonts w:cs="Times New Roman"/>
          </w:rPr>
          <w:t xml:space="preserve"> jao</w:t>
        </w:r>
      </w:ins>
      <w:r w:rsidRPr="00515E1A">
        <w:rPr>
          <w:rFonts w:cs="Times New Roman"/>
        </w:rPr>
        <w:t>ks ettenähtud sagedustel pakutavat raadioteenust</w:t>
      </w:r>
      <w:r>
        <w:rPr>
          <w:rFonts w:cs="Times New Roman"/>
        </w:rPr>
        <w:t xml:space="preserve">“; </w:t>
      </w:r>
    </w:p>
    <w:p w14:paraId="6A7B802F" w14:textId="77777777" w:rsidR="00E60632" w:rsidRPr="004D3176" w:rsidRDefault="00E60632" w:rsidP="00E60632">
      <w:pPr>
        <w:shd w:val="clear" w:color="auto" w:fill="FFFFFF"/>
        <w:outlineLvl w:val="2"/>
        <w:rPr>
          <w:rFonts w:cs="Times New Roman"/>
        </w:rPr>
      </w:pPr>
    </w:p>
    <w:p w14:paraId="1EF16BF5" w14:textId="4D135B4B" w:rsidR="00E60632" w:rsidRPr="00D22C58" w:rsidRDefault="00E60632" w:rsidP="00E60632">
      <w:pPr>
        <w:shd w:val="clear" w:color="auto" w:fill="FFFFFF" w:themeFill="background1"/>
        <w:outlineLvl w:val="2"/>
        <w:rPr>
          <w:rFonts w:cs="Times New Roman"/>
        </w:rPr>
      </w:pPr>
      <w:r>
        <w:rPr>
          <w:rFonts w:cs="Times New Roman"/>
          <w:b/>
          <w:bCs/>
        </w:rPr>
        <w:t>2</w:t>
      </w:r>
      <w:r w:rsidR="00455F5D">
        <w:rPr>
          <w:rFonts w:cs="Times New Roman"/>
          <w:b/>
          <w:bCs/>
        </w:rPr>
        <w:t>8</w:t>
      </w:r>
      <w:r>
        <w:rPr>
          <w:rFonts w:cs="Times New Roman"/>
          <w:b/>
          <w:bCs/>
        </w:rPr>
        <w:t xml:space="preserve">) </w:t>
      </w:r>
      <w:r w:rsidRPr="004D3176">
        <w:rPr>
          <w:rFonts w:cs="Times New Roman"/>
        </w:rPr>
        <w:t>paragrahvi 33 tekst muudetakse ja sõnastatakse järgmiselt:</w:t>
      </w:r>
    </w:p>
    <w:p w14:paraId="2EC76A86" w14:textId="77777777" w:rsidR="00E60632" w:rsidRPr="00D22C58" w:rsidRDefault="00E60632" w:rsidP="00E60632">
      <w:pPr>
        <w:shd w:val="clear" w:color="auto" w:fill="FFFFFF"/>
        <w:outlineLvl w:val="2"/>
        <w:rPr>
          <w:rFonts w:cs="Times New Roman"/>
        </w:rPr>
      </w:pPr>
    </w:p>
    <w:p w14:paraId="334E6C53" w14:textId="77777777" w:rsidR="00E60632" w:rsidRPr="00D22C58" w:rsidRDefault="00E60632" w:rsidP="00E60632">
      <w:pPr>
        <w:shd w:val="clear" w:color="auto" w:fill="FFFFFF"/>
        <w:outlineLvl w:val="2"/>
        <w:rPr>
          <w:rFonts w:cs="Times New Roman"/>
        </w:rPr>
      </w:pPr>
      <w:r w:rsidRPr="00D22C58">
        <w:rPr>
          <w:rFonts w:cs="Times New Roman"/>
        </w:rPr>
        <w:t>„(1) Televisiooniteenuse osutamiseks antakse välja järgmisi tegevuslubasid:</w:t>
      </w:r>
    </w:p>
    <w:p w14:paraId="629E773B" w14:textId="77777777" w:rsidR="00E60632" w:rsidRPr="00D22C58" w:rsidRDefault="00E60632" w:rsidP="00E60632">
      <w:pPr>
        <w:shd w:val="clear" w:color="auto" w:fill="FFFFFF"/>
        <w:outlineLvl w:val="2"/>
        <w:rPr>
          <w:rFonts w:cs="Times New Roman"/>
        </w:rPr>
      </w:pPr>
      <w:r w:rsidRPr="00D22C58">
        <w:rPr>
          <w:rFonts w:cs="Times New Roman"/>
        </w:rPr>
        <w:t>1) üleriigiline televisiooniluba;</w:t>
      </w:r>
    </w:p>
    <w:p w14:paraId="7450EC6B" w14:textId="4B34A612" w:rsidR="00E60632" w:rsidRPr="00D22C58" w:rsidRDefault="00E60632" w:rsidP="00E60632">
      <w:pPr>
        <w:shd w:val="clear" w:color="auto" w:fill="FFFFFF"/>
        <w:outlineLvl w:val="2"/>
        <w:rPr>
          <w:rFonts w:cs="Times New Roman"/>
        </w:rPr>
      </w:pPr>
      <w:r w:rsidRPr="00D22C58">
        <w:rPr>
          <w:rFonts w:cs="Times New Roman"/>
        </w:rPr>
        <w:t xml:space="preserve">2) rahvusvaheline televisiooniluba </w:t>
      </w:r>
      <w:commentRangeStart w:id="165"/>
      <w:r w:rsidRPr="00D22C58">
        <w:rPr>
          <w:rFonts w:cs="Times New Roman"/>
        </w:rPr>
        <w:t>välisriigi</w:t>
      </w:r>
      <w:ins w:id="166" w:author="Merike Koppel - JUSTDIGI" w:date="2025-09-18T15:47:00Z" w16du:dateUtc="2025-09-18T12:47:00Z">
        <w:r w:rsidR="00787573">
          <w:rPr>
            <w:rFonts w:cs="Times New Roman"/>
          </w:rPr>
          <w:t xml:space="preserve"> elanikkonna</w:t>
        </w:r>
      </w:ins>
      <w:r w:rsidRPr="00D22C58">
        <w:rPr>
          <w:rFonts w:cs="Times New Roman"/>
        </w:rPr>
        <w:t xml:space="preserve">le </w:t>
      </w:r>
      <w:commentRangeEnd w:id="165"/>
      <w:r w:rsidR="00954D9F">
        <w:rPr>
          <w:rStyle w:val="Kommentaariviide"/>
        </w:rPr>
        <w:commentReference w:id="165"/>
      </w:r>
      <w:r w:rsidRPr="00D22C58">
        <w:rPr>
          <w:rFonts w:cs="Times New Roman"/>
        </w:rPr>
        <w:t>suunatud teleprogrammi edastamiseks.</w:t>
      </w:r>
    </w:p>
    <w:p w14:paraId="5F8ACAD7" w14:textId="77777777" w:rsidR="00E60632" w:rsidRPr="00D22C58" w:rsidRDefault="00E60632" w:rsidP="00E60632">
      <w:pPr>
        <w:shd w:val="clear" w:color="auto" w:fill="FFFFFF"/>
        <w:outlineLvl w:val="2"/>
        <w:rPr>
          <w:rFonts w:cs="Times New Roman"/>
        </w:rPr>
      </w:pPr>
    </w:p>
    <w:p w14:paraId="6A94919D" w14:textId="77777777" w:rsidR="00E60632" w:rsidRPr="002B6468" w:rsidRDefault="00E60632" w:rsidP="00E60632">
      <w:pPr>
        <w:shd w:val="clear" w:color="auto" w:fill="FFFFFF" w:themeFill="background1"/>
        <w:outlineLvl w:val="2"/>
        <w:rPr>
          <w:rFonts w:cs="Times New Roman"/>
          <w:strike/>
        </w:rPr>
      </w:pPr>
      <w:r w:rsidRPr="6D47AC9D">
        <w:rPr>
          <w:rFonts w:cs="Times New Roman"/>
        </w:rPr>
        <w:t>(2) Üleriigiline televisiooniluba antakse kuni kümneks aastaks, kui on täidetud käesoleva seaduse §-s 32 nimetatud tingimused</w:t>
      </w:r>
      <w:r>
        <w:rPr>
          <w:rFonts w:cs="Times New Roman"/>
        </w:rPr>
        <w:t>.</w:t>
      </w:r>
    </w:p>
    <w:p w14:paraId="60A3295F" w14:textId="77777777" w:rsidR="00E60632" w:rsidRPr="002B6468" w:rsidRDefault="00E60632" w:rsidP="00E60632">
      <w:pPr>
        <w:shd w:val="clear" w:color="auto" w:fill="FFFFFF"/>
        <w:outlineLvl w:val="2"/>
        <w:rPr>
          <w:rFonts w:cs="Times New Roman"/>
          <w:strike/>
        </w:rPr>
      </w:pPr>
    </w:p>
    <w:p w14:paraId="6E770C95" w14:textId="695FEAA6" w:rsidR="00E60632" w:rsidRPr="00D22C58" w:rsidRDefault="00E60632" w:rsidP="00E60632">
      <w:pPr>
        <w:shd w:val="clear" w:color="auto" w:fill="FFFFFF" w:themeFill="background1"/>
        <w:outlineLvl w:val="2"/>
        <w:rPr>
          <w:rFonts w:cs="Times New Roman"/>
        </w:rPr>
      </w:pPr>
      <w:r w:rsidRPr="6D47AC9D">
        <w:rPr>
          <w:rFonts w:cs="Times New Roman"/>
        </w:rPr>
        <w:t>(3) Rahvusvaheline televisiooniluba antakse kuni viieks aastaks, kui on täidetud käesoleva seaduse §-s 32 nimetatud tingimused ning Tarbijakaitse ja Tehnilise Järelevalve Amet on vajaduse</w:t>
      </w:r>
      <w:ins w:id="167" w:author="Merike Koppel - JUSTDIGI" w:date="2025-09-18T15:48:00Z" w16du:dateUtc="2025-09-18T12:48:00Z">
        <w:r w:rsidR="00787573">
          <w:rPr>
            <w:rFonts w:cs="Times New Roman"/>
          </w:rPr>
          <w:t xml:space="preserve"> korra</w:t>
        </w:r>
      </w:ins>
      <w:r w:rsidRPr="6D47AC9D">
        <w:rPr>
          <w:rFonts w:cs="Times New Roman"/>
        </w:rPr>
        <w:t>l enne pidanud nõu teleprogrammi sihtriigi asjaomase asutusega, kas kavandatava teleprogrammi sisu vastab sihtriigis kehtivatele nõuetele, eelkõige telereklaami ja alaealiste kaitse seisukohast.“;</w:t>
      </w:r>
    </w:p>
    <w:p w14:paraId="682A9F9F" w14:textId="77777777" w:rsidR="00E60632" w:rsidRPr="00D22C58" w:rsidRDefault="00E60632" w:rsidP="00E60632">
      <w:pPr>
        <w:shd w:val="clear" w:color="auto" w:fill="FFFFFF"/>
        <w:outlineLvl w:val="2"/>
        <w:rPr>
          <w:rFonts w:cs="Times New Roman"/>
        </w:rPr>
      </w:pPr>
    </w:p>
    <w:p w14:paraId="463A7B64" w14:textId="6D697278" w:rsidR="00E60632" w:rsidRPr="00D22C58" w:rsidRDefault="00455F5D" w:rsidP="00E60632">
      <w:pPr>
        <w:shd w:val="clear" w:color="auto" w:fill="FFFFFF" w:themeFill="background1"/>
        <w:outlineLvl w:val="2"/>
        <w:rPr>
          <w:rFonts w:cs="Times New Roman"/>
        </w:rPr>
      </w:pPr>
      <w:r>
        <w:rPr>
          <w:rFonts w:cs="Times New Roman"/>
          <w:b/>
          <w:bCs/>
        </w:rPr>
        <w:t>29</w:t>
      </w:r>
      <w:r w:rsidR="00E60632" w:rsidRPr="00E448FE">
        <w:rPr>
          <w:rFonts w:cs="Times New Roman"/>
          <w:b/>
          <w:bCs/>
        </w:rPr>
        <w:t>)</w:t>
      </w:r>
      <w:r w:rsidR="00E60632">
        <w:rPr>
          <w:rFonts w:cs="Times New Roman"/>
        </w:rPr>
        <w:t xml:space="preserve"> </w:t>
      </w:r>
      <w:r w:rsidR="00E60632" w:rsidRPr="19C5ABB6">
        <w:rPr>
          <w:rFonts w:cs="Times New Roman"/>
        </w:rPr>
        <w:t>paragrahvi 35 lõige 1 muudetakse ja sõnastatakse järgmiselt:</w:t>
      </w:r>
    </w:p>
    <w:p w14:paraId="4C9C82FE" w14:textId="77777777" w:rsidR="00E60632" w:rsidRPr="00D22C58" w:rsidRDefault="00E60632" w:rsidP="00E60632">
      <w:pPr>
        <w:shd w:val="clear" w:color="auto" w:fill="FFFFFF"/>
        <w:outlineLvl w:val="2"/>
        <w:rPr>
          <w:rFonts w:cs="Times New Roman"/>
        </w:rPr>
      </w:pPr>
    </w:p>
    <w:p w14:paraId="2B5A380C" w14:textId="77777777" w:rsidR="00E60632" w:rsidRDefault="00E60632" w:rsidP="00E60632">
      <w:pPr>
        <w:shd w:val="clear" w:color="auto" w:fill="FFFFFF"/>
        <w:rPr>
          <w:rFonts w:eastAsia="Times New Roman" w:cs="Times New Roman"/>
          <w:lang w:eastAsia="et-EE"/>
        </w:rPr>
      </w:pPr>
      <w:r w:rsidRPr="00D22C58">
        <w:rPr>
          <w:rFonts w:cs="Times New Roman"/>
        </w:rPr>
        <w:t>„</w:t>
      </w:r>
      <w:r w:rsidRPr="00D22C58">
        <w:rPr>
          <w:rFonts w:eastAsia="Times New Roman" w:cs="Times New Roman"/>
          <w:lang w:eastAsia="et-EE"/>
        </w:rPr>
        <w:t>(1) Raadioteenuse osutamiseks antakse välja järgmisi tegevuslubasid:</w:t>
      </w:r>
    </w:p>
    <w:p w14:paraId="3F24DBCF" w14:textId="77777777" w:rsidR="00E60632" w:rsidRDefault="00E60632" w:rsidP="00E60632">
      <w:pPr>
        <w:shd w:val="clear" w:color="auto" w:fill="FFFFFF"/>
        <w:rPr>
          <w:rFonts w:eastAsia="Times New Roman" w:cs="Times New Roman"/>
          <w:lang w:eastAsia="et-EE"/>
        </w:rPr>
      </w:pPr>
      <w:r w:rsidRPr="00D22C58">
        <w:rPr>
          <w:rFonts w:eastAsia="Times New Roman" w:cs="Times New Roman"/>
          <w:bdr w:val="none" w:sz="0" w:space="0" w:color="auto" w:frame="1"/>
          <w:lang w:eastAsia="et-EE"/>
        </w:rPr>
        <w:t>1</w:t>
      </w:r>
      <w:r w:rsidRPr="00D22C58">
        <w:rPr>
          <w:rFonts w:eastAsia="Times New Roman" w:cs="Times New Roman"/>
          <w:lang w:eastAsia="et-EE"/>
        </w:rPr>
        <w:t>)</w:t>
      </w:r>
      <w:r>
        <w:rPr>
          <w:rFonts w:eastAsia="Times New Roman" w:cs="Times New Roman"/>
          <w:bdr w:val="none" w:sz="0" w:space="0" w:color="auto" w:frame="1"/>
          <w:lang w:eastAsia="et-EE"/>
        </w:rPr>
        <w:t xml:space="preserve"> </w:t>
      </w:r>
      <w:r w:rsidRPr="00D22C58">
        <w:rPr>
          <w:rFonts w:eastAsia="Times New Roman" w:cs="Times New Roman"/>
          <w:lang w:eastAsia="et-EE"/>
        </w:rPr>
        <w:t>üleriigiline raadioluba;</w:t>
      </w:r>
      <w:bookmarkStart w:id="168" w:name="para35lg1p3"/>
    </w:p>
    <w:bookmarkEnd w:id="168"/>
    <w:p w14:paraId="04115790" w14:textId="2F9D6E6C" w:rsidR="00E60632" w:rsidRPr="00D22C58" w:rsidRDefault="00E60632" w:rsidP="00E60632">
      <w:pPr>
        <w:shd w:val="clear" w:color="auto" w:fill="FFFFFF"/>
        <w:rPr>
          <w:rFonts w:eastAsia="Times New Roman" w:cs="Times New Roman"/>
          <w:lang w:eastAsia="et-EE"/>
        </w:rPr>
      </w:pPr>
      <w:r w:rsidRPr="00D22C58">
        <w:rPr>
          <w:rFonts w:eastAsia="Times New Roman" w:cs="Times New Roman"/>
          <w:bdr w:val="none" w:sz="0" w:space="0" w:color="auto" w:frame="1"/>
          <w:lang w:eastAsia="et-EE"/>
        </w:rPr>
        <w:t>2</w:t>
      </w:r>
      <w:r w:rsidRPr="00D22C58">
        <w:rPr>
          <w:rFonts w:eastAsia="Times New Roman" w:cs="Times New Roman"/>
          <w:lang w:eastAsia="et-EE"/>
        </w:rPr>
        <w:t>)</w:t>
      </w:r>
      <w:r>
        <w:rPr>
          <w:rFonts w:eastAsia="Times New Roman" w:cs="Times New Roman"/>
          <w:lang w:eastAsia="et-EE"/>
        </w:rPr>
        <w:t xml:space="preserve"> </w:t>
      </w:r>
      <w:r w:rsidRPr="00D22C58">
        <w:rPr>
          <w:rFonts w:eastAsia="Times New Roman" w:cs="Times New Roman"/>
          <w:lang w:eastAsia="et-EE"/>
        </w:rPr>
        <w:t>rahvusvaheline raadioluba välisriigi</w:t>
      </w:r>
      <w:ins w:id="169" w:author="Merike Koppel - JUSTDIGI" w:date="2025-09-18T15:48:00Z" w16du:dateUtc="2025-09-18T12:48:00Z">
        <w:r w:rsidR="00787573">
          <w:rPr>
            <w:rFonts w:eastAsia="Times New Roman" w:cs="Times New Roman"/>
            <w:lang w:eastAsia="et-EE"/>
          </w:rPr>
          <w:t xml:space="preserve"> elanikkonna</w:t>
        </w:r>
      </w:ins>
      <w:r w:rsidRPr="00D22C58">
        <w:rPr>
          <w:rFonts w:eastAsia="Times New Roman" w:cs="Times New Roman"/>
          <w:lang w:eastAsia="et-EE"/>
        </w:rPr>
        <w:t>le suunatud raadioprogrammi edastamiseks.“;</w:t>
      </w:r>
    </w:p>
    <w:p w14:paraId="2858EE1B" w14:textId="77777777" w:rsidR="00E60632" w:rsidRPr="008113B3" w:rsidRDefault="00E60632" w:rsidP="00E60632">
      <w:pPr>
        <w:shd w:val="clear" w:color="auto" w:fill="FFFFFF"/>
        <w:rPr>
          <w:rFonts w:eastAsia="Times New Roman" w:cs="Times New Roman"/>
          <w:lang w:eastAsia="et-EE"/>
        </w:rPr>
      </w:pPr>
    </w:p>
    <w:p w14:paraId="76B33D86" w14:textId="6B26A82A" w:rsidR="00E60632" w:rsidRPr="00537941" w:rsidRDefault="00E60632" w:rsidP="00E60632">
      <w:pPr>
        <w:shd w:val="clear" w:color="auto" w:fill="FFFFFF" w:themeFill="background1"/>
        <w:outlineLvl w:val="2"/>
        <w:rPr>
          <w:rFonts w:cs="Times New Roman"/>
        </w:rPr>
      </w:pPr>
      <w:r w:rsidRPr="00515E1A">
        <w:rPr>
          <w:rFonts w:cs="Times New Roman"/>
          <w:b/>
          <w:bCs/>
        </w:rPr>
        <w:t>3</w:t>
      </w:r>
      <w:r w:rsidR="00455F5D">
        <w:rPr>
          <w:rFonts w:cs="Times New Roman"/>
          <w:b/>
          <w:bCs/>
        </w:rPr>
        <w:t>0</w:t>
      </w:r>
      <w:r w:rsidRPr="00515E1A">
        <w:rPr>
          <w:rFonts w:cs="Times New Roman"/>
          <w:b/>
          <w:bCs/>
        </w:rPr>
        <w:t>)</w:t>
      </w:r>
      <w:r w:rsidRPr="00537941">
        <w:rPr>
          <w:rFonts w:cs="Times New Roman"/>
        </w:rPr>
        <w:t xml:space="preserve"> paragrahvi 35 lõikest 2 jäetakse välja </w:t>
      </w:r>
      <w:ins w:id="170" w:author="Merike Koppel - JUSTDIGI" w:date="2025-09-22T14:59:00Z" w16du:dateUtc="2025-09-22T11:59:00Z">
        <w:r w:rsidR="00E411AF">
          <w:rPr>
            <w:rFonts w:cs="Times New Roman"/>
          </w:rPr>
          <w:t>teksti</w:t>
        </w:r>
      </w:ins>
      <w:del w:id="171" w:author="Merike Koppel - JUSTDIGI" w:date="2025-09-22T14:59:00Z" w16du:dateUtc="2025-09-22T11:59:00Z">
        <w:r w:rsidRPr="00537941" w:rsidDel="00E411AF">
          <w:rPr>
            <w:rFonts w:cs="Times New Roman"/>
          </w:rPr>
          <w:delText>lause</w:delText>
        </w:r>
      </w:del>
      <w:r w:rsidRPr="00537941">
        <w:rPr>
          <w:rFonts w:cs="Times New Roman"/>
        </w:rPr>
        <w:t xml:space="preserve">osa „ja § 40 lõike 4 alusel kehtestatud </w:t>
      </w:r>
      <w:proofErr w:type="spellStart"/>
      <w:r w:rsidRPr="00537941">
        <w:rPr>
          <w:rFonts w:cs="Times New Roman"/>
        </w:rPr>
        <w:t>kõrvaltingimused</w:t>
      </w:r>
      <w:proofErr w:type="spellEnd"/>
      <w:r w:rsidRPr="00537941">
        <w:rPr>
          <w:rFonts w:cs="Times New Roman"/>
        </w:rPr>
        <w:t>“;</w:t>
      </w:r>
    </w:p>
    <w:p w14:paraId="554C34F7" w14:textId="77777777" w:rsidR="00E60632" w:rsidRDefault="00E60632" w:rsidP="00E60632">
      <w:pPr>
        <w:shd w:val="clear" w:color="auto" w:fill="FFFFFF" w:themeFill="background1"/>
        <w:outlineLvl w:val="2"/>
        <w:rPr>
          <w:rFonts w:cs="Times New Roman"/>
          <w:b/>
          <w:bCs/>
        </w:rPr>
      </w:pPr>
    </w:p>
    <w:p w14:paraId="6798C829" w14:textId="21729B49" w:rsidR="00E60632" w:rsidRPr="008113B3" w:rsidRDefault="00E60632" w:rsidP="00E60632">
      <w:pPr>
        <w:shd w:val="clear" w:color="auto" w:fill="FFFFFF" w:themeFill="background1"/>
        <w:outlineLvl w:val="2"/>
        <w:rPr>
          <w:rFonts w:cs="Times New Roman"/>
        </w:rPr>
      </w:pPr>
      <w:r w:rsidRPr="00E448FE">
        <w:rPr>
          <w:rFonts w:cs="Times New Roman"/>
          <w:b/>
          <w:bCs/>
        </w:rPr>
        <w:t>3</w:t>
      </w:r>
      <w:r w:rsidR="00455F5D">
        <w:rPr>
          <w:rFonts w:cs="Times New Roman"/>
          <w:b/>
          <w:bCs/>
        </w:rPr>
        <w:t>1</w:t>
      </w:r>
      <w:r w:rsidRPr="00E448FE">
        <w:rPr>
          <w:rFonts w:cs="Times New Roman"/>
          <w:b/>
          <w:bCs/>
        </w:rPr>
        <w:t>)</w:t>
      </w:r>
      <w:r>
        <w:rPr>
          <w:rFonts w:cs="Times New Roman"/>
        </w:rPr>
        <w:t xml:space="preserve"> </w:t>
      </w:r>
      <w:r w:rsidRPr="19C5ABB6">
        <w:rPr>
          <w:rFonts w:cs="Times New Roman"/>
        </w:rPr>
        <w:t>paragrahvi 37 te</w:t>
      </w:r>
      <w:commentRangeStart w:id="172"/>
      <w:r w:rsidRPr="19C5ABB6">
        <w:rPr>
          <w:rFonts w:cs="Times New Roman"/>
        </w:rPr>
        <w:t>kst</w:t>
      </w:r>
      <w:del w:id="173" w:author="Merike Koppel - JUSTDIGI" w:date="2025-09-18T15:48:00Z" w16du:dateUtc="2025-09-18T12:48:00Z">
        <w:r w:rsidR="009F0469" w:rsidDel="00787573">
          <w:rPr>
            <w:rFonts w:cs="Times New Roman"/>
          </w:rPr>
          <w:delText>i</w:delText>
        </w:r>
      </w:del>
      <w:commentRangeEnd w:id="172"/>
      <w:r w:rsidR="005E4E76">
        <w:rPr>
          <w:rStyle w:val="Kommentaariviide"/>
        </w:rPr>
        <w:commentReference w:id="172"/>
      </w:r>
      <w:r w:rsidRPr="19C5ABB6">
        <w:rPr>
          <w:rFonts w:cs="Times New Roman"/>
        </w:rPr>
        <w:t xml:space="preserve"> muudetakse ja sõnastatakse järgmiselt:</w:t>
      </w:r>
    </w:p>
    <w:p w14:paraId="6B43C454" w14:textId="77777777" w:rsidR="00E60632" w:rsidRPr="008113B3" w:rsidRDefault="00E60632" w:rsidP="00E60632">
      <w:pPr>
        <w:shd w:val="clear" w:color="auto" w:fill="FFFFFF"/>
        <w:outlineLvl w:val="2"/>
        <w:rPr>
          <w:rFonts w:ascii="Arial" w:hAnsi="Arial" w:cs="Arial"/>
        </w:rPr>
      </w:pPr>
    </w:p>
    <w:p w14:paraId="21CFB8E3" w14:textId="77777777" w:rsidR="00E60632" w:rsidRPr="004D3176" w:rsidRDefault="00E60632" w:rsidP="00E60632">
      <w:pPr>
        <w:shd w:val="clear" w:color="auto" w:fill="FFFFFF" w:themeFill="background1"/>
        <w:rPr>
          <w:rFonts w:eastAsia="Times New Roman" w:cs="Times New Roman"/>
          <w:lang w:eastAsia="et-EE"/>
        </w:rPr>
      </w:pPr>
      <w:r w:rsidRPr="004D3176">
        <w:rPr>
          <w:rFonts w:eastAsia="Times New Roman" w:cs="Times New Roman"/>
          <w:lang w:eastAsia="et-EE"/>
        </w:rPr>
        <w:t>„(1) Ajutine televisiooni- või raadioluba antakse juhul, kui on täidetud käesoleva seaduse §</w:t>
      </w:r>
      <w:r w:rsidRPr="004D3176">
        <w:rPr>
          <w:rFonts w:eastAsia="Times New Roman" w:cs="Times New Roman"/>
          <w:lang w:eastAsia="et-EE"/>
        </w:rPr>
        <w:noBreakHyphen/>
        <w:t xml:space="preserve">s 32 nimetatud tingimused, kuni kolmeks kuuks sellise programmi edastamiseks, mis on ajutise iseloomuga ja mille edastamise eesmärk on kajastada konkreetset sündmust, </w:t>
      </w:r>
      <w:r w:rsidRPr="004D3176">
        <w:rPr>
          <w:rStyle w:val="normaltextrun"/>
          <w:rFonts w:cs="Times New Roman"/>
          <w:shd w:val="clear" w:color="auto" w:fill="FFFFFF"/>
        </w:rPr>
        <w:t xml:space="preserve">või programmi konkreetse levipiirkonna elanikele sobivuse hindamiseks või </w:t>
      </w:r>
      <w:bookmarkStart w:id="174" w:name="_Hlk193111390"/>
      <w:r w:rsidRPr="004D3176">
        <w:rPr>
          <w:rStyle w:val="normaltextrun"/>
          <w:rFonts w:cs="Times New Roman"/>
          <w:shd w:val="clear" w:color="auto" w:fill="FFFFFF"/>
        </w:rPr>
        <w:t xml:space="preserve">televisiooni- või raadioteenuse </w:t>
      </w:r>
      <w:bookmarkEnd w:id="174"/>
      <w:r w:rsidRPr="004D3176">
        <w:rPr>
          <w:rStyle w:val="normaltextrun"/>
          <w:rFonts w:cs="Times New Roman"/>
          <w:shd w:val="clear" w:color="auto" w:fill="FFFFFF"/>
        </w:rPr>
        <w:t>edastamise uue tehnoloogilise lahenduse katsetamiseks</w:t>
      </w:r>
      <w:r w:rsidRPr="004D3176">
        <w:rPr>
          <w:rFonts w:eastAsia="Times New Roman" w:cs="Times New Roman"/>
          <w:lang w:eastAsia="et-EE"/>
        </w:rPr>
        <w:t>.</w:t>
      </w:r>
    </w:p>
    <w:p w14:paraId="38F4A55F" w14:textId="77777777" w:rsidR="00E60632" w:rsidRPr="004D3176" w:rsidRDefault="00E60632" w:rsidP="00E60632">
      <w:pPr>
        <w:shd w:val="clear" w:color="auto" w:fill="FFFFFF"/>
        <w:rPr>
          <w:rFonts w:eastAsia="Times New Roman" w:cs="Times New Roman"/>
          <w:lang w:eastAsia="et-EE"/>
        </w:rPr>
      </w:pPr>
    </w:p>
    <w:p w14:paraId="1C78FD3D" w14:textId="77777777" w:rsidR="00E60632" w:rsidRPr="004D3176" w:rsidRDefault="00E60632" w:rsidP="00E60632">
      <w:pPr>
        <w:shd w:val="clear" w:color="auto" w:fill="FFFFFF" w:themeFill="background1"/>
        <w:rPr>
          <w:rStyle w:val="eop"/>
          <w:rFonts w:cs="Times New Roman"/>
          <w:shd w:val="clear" w:color="auto" w:fill="FFFFFF"/>
        </w:rPr>
      </w:pPr>
      <w:r w:rsidRPr="004D3176">
        <w:rPr>
          <w:rStyle w:val="normaltextrun"/>
          <w:rFonts w:cs="Times New Roman"/>
          <w:shd w:val="clear" w:color="auto" w:fill="FFFFFF"/>
        </w:rPr>
        <w:t>(2) Ajutist televisiooni- või raadioluba saab pikendada üks kord kuni kolme kuu võrra.</w:t>
      </w:r>
      <w:r w:rsidRPr="004D3176">
        <w:rPr>
          <w:rStyle w:val="eop"/>
          <w:rFonts w:cs="Times New Roman"/>
          <w:shd w:val="clear" w:color="auto" w:fill="FFFFFF"/>
        </w:rPr>
        <w:t>“;</w:t>
      </w:r>
    </w:p>
    <w:p w14:paraId="6897CAD3" w14:textId="77777777" w:rsidR="00E60632" w:rsidRDefault="00E60632" w:rsidP="00E60632">
      <w:pPr>
        <w:shd w:val="clear" w:color="auto" w:fill="FFFFFF"/>
        <w:rPr>
          <w:rStyle w:val="eop"/>
          <w:rFonts w:cs="Times New Roman"/>
          <w:shd w:val="clear" w:color="auto" w:fill="FFFFFF"/>
        </w:rPr>
      </w:pPr>
    </w:p>
    <w:p w14:paraId="224CED4D" w14:textId="3DABA39F" w:rsidR="00E60632" w:rsidRDefault="00E60632" w:rsidP="00E60632">
      <w:pPr>
        <w:shd w:val="clear" w:color="auto" w:fill="FFFFFF"/>
        <w:rPr>
          <w:rFonts w:cs="Times New Roman"/>
          <w:shd w:val="clear" w:color="auto" w:fill="FFFFFF"/>
        </w:rPr>
      </w:pPr>
      <w:r w:rsidRPr="00515E1A">
        <w:rPr>
          <w:rStyle w:val="eop"/>
          <w:rFonts w:cs="Times New Roman"/>
          <w:b/>
          <w:bCs/>
          <w:shd w:val="clear" w:color="auto" w:fill="FFFFFF"/>
        </w:rPr>
        <w:t>3</w:t>
      </w:r>
      <w:r w:rsidR="00455F5D">
        <w:rPr>
          <w:rStyle w:val="eop"/>
          <w:rFonts w:cs="Times New Roman"/>
          <w:b/>
          <w:bCs/>
          <w:shd w:val="clear" w:color="auto" w:fill="FFFFFF"/>
        </w:rPr>
        <w:t>2</w:t>
      </w:r>
      <w:r w:rsidRPr="00515E1A">
        <w:rPr>
          <w:rStyle w:val="eop"/>
          <w:rFonts w:cs="Times New Roman"/>
          <w:b/>
          <w:bCs/>
          <w:shd w:val="clear" w:color="auto" w:fill="FFFFFF"/>
        </w:rPr>
        <w:t>)</w:t>
      </w:r>
      <w:r>
        <w:rPr>
          <w:rStyle w:val="eop"/>
          <w:rFonts w:cs="Times New Roman"/>
          <w:shd w:val="clear" w:color="auto" w:fill="FFFFFF"/>
        </w:rPr>
        <w:t xml:space="preserve"> paragrahvi 39 lõike 2 punktist 6 jäetakse välja sõnad „</w:t>
      </w:r>
      <w:r w:rsidRPr="009B5CA7">
        <w:rPr>
          <w:rFonts w:cs="Times New Roman"/>
          <w:shd w:val="clear" w:color="auto" w:fill="FFFFFF"/>
        </w:rPr>
        <w:t xml:space="preserve">ja </w:t>
      </w:r>
      <w:proofErr w:type="spellStart"/>
      <w:r w:rsidRPr="009B5CA7">
        <w:rPr>
          <w:rFonts w:cs="Times New Roman"/>
          <w:shd w:val="clear" w:color="auto" w:fill="FFFFFF"/>
        </w:rPr>
        <w:t>kõrvaltingimustele</w:t>
      </w:r>
      <w:proofErr w:type="spellEnd"/>
      <w:r>
        <w:rPr>
          <w:rFonts w:cs="Times New Roman"/>
          <w:shd w:val="clear" w:color="auto" w:fill="FFFFFF"/>
        </w:rPr>
        <w:t>“;</w:t>
      </w:r>
    </w:p>
    <w:p w14:paraId="7C3864FB" w14:textId="77777777" w:rsidR="00E60632" w:rsidRDefault="00E60632" w:rsidP="00E60632">
      <w:pPr>
        <w:shd w:val="clear" w:color="auto" w:fill="FFFFFF"/>
        <w:rPr>
          <w:rStyle w:val="eop"/>
          <w:rFonts w:cs="Times New Roman"/>
          <w:shd w:val="clear" w:color="auto" w:fill="FFFFFF"/>
        </w:rPr>
      </w:pPr>
    </w:p>
    <w:p w14:paraId="1A86F25D" w14:textId="29333A23" w:rsidR="00E60632" w:rsidRPr="00D22C58" w:rsidRDefault="00E60632" w:rsidP="00E60632">
      <w:pPr>
        <w:shd w:val="clear" w:color="auto" w:fill="FFFFFF" w:themeFill="background1"/>
        <w:outlineLvl w:val="2"/>
        <w:rPr>
          <w:rFonts w:cs="Times New Roman"/>
        </w:rPr>
      </w:pPr>
      <w:r w:rsidRPr="00515E1A">
        <w:rPr>
          <w:rFonts w:cs="Times New Roman"/>
          <w:b/>
          <w:bCs/>
        </w:rPr>
        <w:t>3</w:t>
      </w:r>
      <w:r w:rsidR="00455F5D">
        <w:rPr>
          <w:rFonts w:cs="Times New Roman"/>
          <w:b/>
          <w:bCs/>
        </w:rPr>
        <w:t>3</w:t>
      </w:r>
      <w:r w:rsidRPr="00515E1A">
        <w:rPr>
          <w:rFonts w:cs="Times New Roman"/>
          <w:b/>
          <w:bCs/>
        </w:rPr>
        <w:t>)</w:t>
      </w:r>
      <w:r>
        <w:rPr>
          <w:rFonts w:cs="Times New Roman"/>
        </w:rPr>
        <w:t xml:space="preserve"> </w:t>
      </w:r>
      <w:r w:rsidRPr="00D22C58">
        <w:rPr>
          <w:rFonts w:cs="Times New Roman"/>
        </w:rPr>
        <w:t xml:space="preserve">paragrahvi </w:t>
      </w:r>
      <w:r>
        <w:rPr>
          <w:rFonts w:cs="Times New Roman"/>
        </w:rPr>
        <w:t>39</w:t>
      </w:r>
      <w:r w:rsidRPr="00D22C58">
        <w:rPr>
          <w:rFonts w:cs="Times New Roman"/>
        </w:rPr>
        <w:t xml:space="preserve"> lõige </w:t>
      </w:r>
      <w:r w:rsidRPr="005F5D98">
        <w:rPr>
          <w:rStyle w:val="eop"/>
          <w:rFonts w:cs="Times New Roman"/>
          <w:shd w:val="clear" w:color="auto" w:fill="FFFFFF"/>
        </w:rPr>
        <w:t>6</w:t>
      </w:r>
      <w:r>
        <w:rPr>
          <w:rStyle w:val="eop"/>
          <w:rFonts w:cs="Times New Roman"/>
          <w:shd w:val="clear" w:color="auto" w:fill="FFFFFF"/>
          <w:vertAlign w:val="superscript"/>
        </w:rPr>
        <w:t>1</w:t>
      </w:r>
      <w:r w:rsidRPr="00D22C58">
        <w:rPr>
          <w:rFonts w:cs="Times New Roman"/>
        </w:rPr>
        <w:t xml:space="preserve"> muudetakse ja sõnastatakse järgmiselt:</w:t>
      </w:r>
    </w:p>
    <w:p w14:paraId="460C92F5" w14:textId="77777777" w:rsidR="00E60632" w:rsidRDefault="00E60632" w:rsidP="00E60632">
      <w:pPr>
        <w:shd w:val="clear" w:color="auto" w:fill="FFFFFF"/>
        <w:rPr>
          <w:rStyle w:val="eop"/>
          <w:rFonts w:cs="Times New Roman"/>
          <w:shd w:val="clear" w:color="auto" w:fill="FFFFFF"/>
        </w:rPr>
      </w:pPr>
    </w:p>
    <w:p w14:paraId="6B6E8B2E" w14:textId="77777777" w:rsidR="00E60632" w:rsidRPr="00D22C58" w:rsidRDefault="00E60632" w:rsidP="00E60632">
      <w:pPr>
        <w:shd w:val="clear" w:color="auto" w:fill="FFFFFF"/>
        <w:rPr>
          <w:rStyle w:val="eop"/>
          <w:rFonts w:cs="Times New Roman"/>
          <w:shd w:val="clear" w:color="auto" w:fill="FFFFFF"/>
        </w:rPr>
      </w:pPr>
      <w:r w:rsidRPr="0051546A">
        <w:rPr>
          <w:rStyle w:val="eop"/>
          <w:rFonts w:cs="Times New Roman"/>
          <w:shd w:val="clear" w:color="auto" w:fill="FFFFFF"/>
        </w:rPr>
        <w:t>„(6</w:t>
      </w:r>
      <w:r w:rsidRPr="0051546A">
        <w:rPr>
          <w:rStyle w:val="eop"/>
          <w:rFonts w:cs="Times New Roman"/>
          <w:shd w:val="clear" w:color="auto" w:fill="FFFFFF"/>
          <w:vertAlign w:val="superscript"/>
        </w:rPr>
        <w:t>1</w:t>
      </w:r>
      <w:r w:rsidRPr="0051546A">
        <w:rPr>
          <w:rStyle w:val="eop"/>
          <w:rFonts w:cs="Times New Roman"/>
          <w:shd w:val="clear" w:color="auto" w:fill="FFFFFF"/>
        </w:rPr>
        <w:t>)</w:t>
      </w:r>
      <w:r w:rsidRPr="0051546A">
        <w:rPr>
          <w:rStyle w:val="eop"/>
          <w:rFonts w:cs="Times New Roman"/>
          <w:shd w:val="clear" w:color="auto" w:fill="FFFFFF"/>
          <w:vertAlign w:val="superscript"/>
        </w:rPr>
        <w:t xml:space="preserve"> </w:t>
      </w:r>
      <w:r w:rsidRPr="0051546A">
        <w:rPr>
          <w:rStyle w:val="eop"/>
          <w:rFonts w:cs="Times New Roman"/>
          <w:shd w:val="clear" w:color="auto" w:fill="FFFFFF"/>
        </w:rPr>
        <w:t>Käesoleva paragrahvi lõike 6 punkte 1, 1</w:t>
      </w:r>
      <w:r w:rsidRPr="0051546A">
        <w:rPr>
          <w:rStyle w:val="eop"/>
          <w:rFonts w:cs="Times New Roman"/>
          <w:shd w:val="clear" w:color="auto" w:fill="FFFFFF"/>
          <w:vertAlign w:val="superscript"/>
        </w:rPr>
        <w:t>1</w:t>
      </w:r>
      <w:r w:rsidRPr="0051546A">
        <w:rPr>
          <w:rStyle w:val="eop"/>
          <w:rFonts w:cs="Times New Roman"/>
          <w:shd w:val="clear" w:color="auto" w:fill="FFFFFF"/>
        </w:rPr>
        <w:t xml:space="preserve"> ja 3 ei kohaldata ajutise </w:t>
      </w:r>
      <w:r w:rsidRPr="008113B3">
        <w:rPr>
          <w:rStyle w:val="eop"/>
          <w:rFonts w:cs="Times New Roman"/>
          <w:shd w:val="clear" w:color="auto" w:fill="FFFFFF"/>
        </w:rPr>
        <w:t>televisiooni- või</w:t>
      </w:r>
      <w:r w:rsidRPr="0051546A">
        <w:rPr>
          <w:rStyle w:val="eop"/>
          <w:rFonts w:cs="Times New Roman"/>
          <w:shd w:val="clear" w:color="auto" w:fill="FFFFFF"/>
        </w:rPr>
        <w:t xml:space="preserve"> raadioloa taotlejale</w:t>
      </w:r>
      <w:r>
        <w:rPr>
          <w:rStyle w:val="eop"/>
          <w:rFonts w:cs="Times New Roman"/>
          <w:shd w:val="clear" w:color="auto" w:fill="FFFFFF"/>
        </w:rPr>
        <w:t>.</w:t>
      </w:r>
      <w:r w:rsidRPr="0051546A">
        <w:rPr>
          <w:rStyle w:val="eop"/>
          <w:rFonts w:cs="Times New Roman"/>
          <w:shd w:val="clear" w:color="auto" w:fill="FFFFFF"/>
        </w:rPr>
        <w:t>“;</w:t>
      </w:r>
    </w:p>
    <w:p w14:paraId="0ADE5D2C" w14:textId="77777777" w:rsidR="00E60632" w:rsidRDefault="00E60632" w:rsidP="00E60632">
      <w:pPr>
        <w:shd w:val="clear" w:color="auto" w:fill="FFFFFF"/>
        <w:outlineLvl w:val="2"/>
        <w:rPr>
          <w:rFonts w:cs="Times New Roman"/>
          <w:b/>
          <w:bCs/>
        </w:rPr>
      </w:pPr>
    </w:p>
    <w:p w14:paraId="0FA92566" w14:textId="0DFC818B" w:rsidR="00E60632" w:rsidRPr="00D22C58" w:rsidRDefault="00E60632" w:rsidP="00E60632">
      <w:pPr>
        <w:shd w:val="clear" w:color="auto" w:fill="FFFFFF" w:themeFill="background1"/>
        <w:outlineLvl w:val="2"/>
        <w:rPr>
          <w:rFonts w:cs="Times New Roman"/>
        </w:rPr>
      </w:pPr>
      <w:r w:rsidRPr="00515E1A">
        <w:rPr>
          <w:rFonts w:cs="Times New Roman"/>
          <w:b/>
          <w:bCs/>
        </w:rPr>
        <w:t>3</w:t>
      </w:r>
      <w:r w:rsidR="00455F5D">
        <w:rPr>
          <w:rFonts w:cs="Times New Roman"/>
          <w:b/>
          <w:bCs/>
        </w:rPr>
        <w:t>4</w:t>
      </w:r>
      <w:r w:rsidRPr="00515E1A">
        <w:rPr>
          <w:rFonts w:cs="Times New Roman"/>
          <w:b/>
          <w:bCs/>
        </w:rPr>
        <w:t>)</w:t>
      </w:r>
      <w:r>
        <w:rPr>
          <w:rFonts w:cs="Times New Roman"/>
          <w:b/>
          <w:bCs/>
        </w:rPr>
        <w:t xml:space="preserve"> </w:t>
      </w:r>
      <w:r w:rsidRPr="19C5ABB6">
        <w:rPr>
          <w:rFonts w:cs="Times New Roman"/>
        </w:rPr>
        <w:t>paragrahvi 39 täiendatakse lõikega 6</w:t>
      </w:r>
      <w:r w:rsidRPr="19C5ABB6">
        <w:rPr>
          <w:rFonts w:cs="Times New Roman"/>
          <w:vertAlign w:val="superscript"/>
        </w:rPr>
        <w:t>2</w:t>
      </w:r>
      <w:r w:rsidRPr="19C5ABB6">
        <w:rPr>
          <w:rFonts w:cs="Times New Roman"/>
        </w:rPr>
        <w:t xml:space="preserve"> järgmises sõnastuses:</w:t>
      </w:r>
    </w:p>
    <w:p w14:paraId="670C674F" w14:textId="77777777" w:rsidR="00E60632" w:rsidRPr="008113B3" w:rsidRDefault="00E60632" w:rsidP="00E60632">
      <w:pPr>
        <w:shd w:val="clear" w:color="auto" w:fill="FFFFFF"/>
        <w:outlineLvl w:val="2"/>
        <w:rPr>
          <w:rFonts w:cs="Times New Roman"/>
        </w:rPr>
      </w:pPr>
    </w:p>
    <w:p w14:paraId="61E436CF" w14:textId="549C9499" w:rsidR="00E60632" w:rsidRPr="008113B3" w:rsidRDefault="00E60632" w:rsidP="00E60632">
      <w:pPr>
        <w:shd w:val="clear" w:color="auto" w:fill="FFFFFF" w:themeFill="background1"/>
        <w:rPr>
          <w:rStyle w:val="normaltextrun"/>
          <w:rFonts w:cs="Times New Roman"/>
        </w:rPr>
      </w:pPr>
      <w:r w:rsidRPr="008113B3">
        <w:rPr>
          <w:rStyle w:val="normaltextrun"/>
          <w:rFonts w:cs="Times New Roman"/>
        </w:rPr>
        <w:t>„(6</w:t>
      </w:r>
      <w:r w:rsidRPr="008113B3">
        <w:rPr>
          <w:rStyle w:val="normaltextrun"/>
          <w:rFonts w:cs="Times New Roman"/>
          <w:vertAlign w:val="superscript"/>
        </w:rPr>
        <w:t>2</w:t>
      </w:r>
      <w:r w:rsidRPr="008113B3">
        <w:rPr>
          <w:rStyle w:val="normaltextrun"/>
          <w:rFonts w:cs="Times New Roman"/>
        </w:rPr>
        <w:t xml:space="preserve">) </w:t>
      </w:r>
      <w:bookmarkStart w:id="175" w:name="_Hlk160200814"/>
      <w:r w:rsidRPr="008113B3">
        <w:rPr>
          <w:rFonts w:eastAsia="Times New Roman" w:cs="Times New Roman"/>
        </w:rPr>
        <w:t xml:space="preserve">Raadioloa taotlusele, välja arvatud ajutise raadioloa taotlusele, lisatakse autoreid esindava kollektiivse esindamise organisatsiooni </w:t>
      </w:r>
      <w:r w:rsidRPr="008113B3">
        <w:rPr>
          <w:rFonts w:cs="Times New Roman"/>
        </w:rPr>
        <w:t xml:space="preserve">kinnitus selle kohta, et taotleja on täitnud kõigis eelmisel perioodil talle välja antud raadiolubades märgitud Eesti </w:t>
      </w:r>
      <w:r w:rsidRPr="00515E1A">
        <w:rPr>
          <w:rFonts w:cs="Times New Roman"/>
        </w:rPr>
        <w:t xml:space="preserve">autorite loodud </w:t>
      </w:r>
      <w:r w:rsidR="006645A8">
        <w:rPr>
          <w:rFonts w:cs="Times New Roman"/>
        </w:rPr>
        <w:t>või</w:t>
      </w:r>
      <w:r w:rsidRPr="00515E1A">
        <w:rPr>
          <w:rFonts w:cs="Times New Roman"/>
        </w:rPr>
        <w:t xml:space="preserve"> </w:t>
      </w:r>
      <w:r w:rsidRPr="009F0469">
        <w:rPr>
          <w:rFonts w:cs="Times New Roman"/>
        </w:rPr>
        <w:t xml:space="preserve">Eesti </w:t>
      </w:r>
      <w:r w:rsidRPr="00515E1A">
        <w:rPr>
          <w:rFonts w:cs="Times New Roman"/>
        </w:rPr>
        <w:t xml:space="preserve">esitajate esitatud muusikateoste edastamise kohustuse. </w:t>
      </w:r>
      <w:r w:rsidRPr="00515E1A">
        <w:rPr>
          <w:rFonts w:eastAsia="Times New Roman" w:cs="Times New Roman"/>
        </w:rPr>
        <w:t>Raadioluba esimest korda t</w:t>
      </w:r>
      <w:r w:rsidRPr="008113B3">
        <w:rPr>
          <w:rFonts w:eastAsia="Times New Roman" w:cs="Times New Roman"/>
        </w:rPr>
        <w:t>aotledes kinnitust esitama ei pea</w:t>
      </w:r>
      <w:r w:rsidRPr="008113B3">
        <w:rPr>
          <w:rStyle w:val="normaltextrun"/>
          <w:rFonts w:cs="Times New Roman"/>
        </w:rPr>
        <w:t>.</w:t>
      </w:r>
      <w:bookmarkEnd w:id="175"/>
      <w:r w:rsidRPr="008113B3">
        <w:rPr>
          <w:rStyle w:val="normaltextrun"/>
          <w:rFonts w:cs="Times New Roman"/>
        </w:rPr>
        <w:t>“;</w:t>
      </w:r>
    </w:p>
    <w:p w14:paraId="0B179FBC" w14:textId="77777777" w:rsidR="00E60632" w:rsidRPr="008113B3" w:rsidRDefault="00E60632" w:rsidP="00E60632">
      <w:pPr>
        <w:shd w:val="clear" w:color="auto" w:fill="FFFFFF"/>
        <w:rPr>
          <w:rStyle w:val="normaltextrun"/>
          <w:rFonts w:cs="Times New Roman"/>
        </w:rPr>
      </w:pPr>
    </w:p>
    <w:p w14:paraId="24579E6E" w14:textId="14AC445C" w:rsidR="00E60632" w:rsidRPr="004D3176" w:rsidRDefault="00E60632" w:rsidP="00E60632">
      <w:pPr>
        <w:shd w:val="clear" w:color="auto" w:fill="FFFFFF" w:themeFill="background1"/>
        <w:rPr>
          <w:rFonts w:eastAsia="Times New Roman" w:cs="Times New Roman"/>
          <w:lang w:eastAsia="et-EE"/>
        </w:rPr>
      </w:pPr>
      <w:r w:rsidRPr="009F0469">
        <w:rPr>
          <w:rFonts w:eastAsia="Times New Roman" w:cs="Times New Roman"/>
          <w:b/>
          <w:bCs/>
          <w:lang w:eastAsia="et-EE"/>
        </w:rPr>
        <w:t>3</w:t>
      </w:r>
      <w:r w:rsidR="00455F5D">
        <w:rPr>
          <w:rFonts w:eastAsia="Times New Roman" w:cs="Times New Roman"/>
          <w:b/>
          <w:bCs/>
          <w:lang w:eastAsia="et-EE"/>
        </w:rPr>
        <w:t>5</w:t>
      </w:r>
      <w:r w:rsidRPr="009F0469">
        <w:rPr>
          <w:rFonts w:eastAsia="Times New Roman" w:cs="Times New Roman"/>
          <w:b/>
          <w:bCs/>
          <w:lang w:eastAsia="et-EE"/>
        </w:rPr>
        <w:t>)</w:t>
      </w:r>
      <w:r>
        <w:rPr>
          <w:rFonts w:eastAsia="Times New Roman" w:cs="Times New Roman"/>
          <w:b/>
          <w:bCs/>
          <w:lang w:eastAsia="et-EE"/>
        </w:rPr>
        <w:t xml:space="preserve"> </w:t>
      </w:r>
      <w:r w:rsidRPr="004D3176">
        <w:rPr>
          <w:rFonts w:eastAsia="Times New Roman" w:cs="Times New Roman"/>
          <w:lang w:eastAsia="et-EE"/>
        </w:rPr>
        <w:t>paragrahvi 40 tekst muudetakse ja sõnastatakse järgmiselt:</w:t>
      </w:r>
      <w:r>
        <w:rPr>
          <w:rFonts w:eastAsia="Times New Roman" w:cs="Times New Roman"/>
          <w:lang w:eastAsia="et-EE"/>
        </w:rPr>
        <w:t xml:space="preserve"> </w:t>
      </w:r>
    </w:p>
    <w:p w14:paraId="50659F1A" w14:textId="77777777" w:rsidR="00E60632" w:rsidRDefault="00E60632" w:rsidP="00E60632">
      <w:pPr>
        <w:shd w:val="clear" w:color="auto" w:fill="FFFFFF"/>
        <w:rPr>
          <w:rFonts w:eastAsia="Times New Roman" w:cs="Times New Roman"/>
          <w:lang w:eastAsia="et-EE"/>
        </w:rPr>
      </w:pPr>
    </w:p>
    <w:p w14:paraId="65958AAD" w14:textId="12761462" w:rsidR="00E60632" w:rsidRPr="004D3176" w:rsidRDefault="00E60632" w:rsidP="00E60632">
      <w:pPr>
        <w:shd w:val="clear" w:color="auto" w:fill="FFFFFF" w:themeFill="background1"/>
        <w:rPr>
          <w:rFonts w:eastAsia="Times New Roman" w:cs="Times New Roman"/>
          <w:lang w:eastAsia="et-EE"/>
        </w:rPr>
      </w:pPr>
      <w:r w:rsidRPr="004D3176">
        <w:rPr>
          <w:rFonts w:eastAsia="Times New Roman" w:cs="Times New Roman"/>
          <w:lang w:eastAsia="et-EE"/>
        </w:rPr>
        <w:t xml:space="preserve">„(1) Raadioloa väljaandmiseks kuulutab Tarbijakaitse ja Tehnilise Järelevalve Ameti peadirektor välja avaliku konkursi. </w:t>
      </w:r>
      <w:r w:rsidRPr="00937002">
        <w:rPr>
          <w:rFonts w:eastAsia="Times New Roman" w:cs="Times New Roman"/>
          <w:lang w:eastAsia="et-EE"/>
        </w:rPr>
        <w:t>Konkursi väljakuulutamine,</w:t>
      </w:r>
      <w:r w:rsidRPr="004D3176">
        <w:rPr>
          <w:rFonts w:eastAsia="Times New Roman" w:cs="Times New Roman"/>
          <w:lang w:eastAsia="et-EE"/>
        </w:rPr>
        <w:t xml:space="preserve"> väljaantavate tegevuslubade liigid ja arv, tegevusloa taotluste esitamise tähtpäev</w:t>
      </w:r>
      <w:r w:rsidRPr="004D3176">
        <w:rPr>
          <w:rFonts w:eastAsia="Times New Roman" w:cs="Times New Roman"/>
          <w:color w:val="FF0000"/>
          <w:lang w:eastAsia="et-EE"/>
        </w:rPr>
        <w:t xml:space="preserve"> </w:t>
      </w:r>
      <w:r w:rsidRPr="004D3176">
        <w:rPr>
          <w:rFonts w:eastAsia="Times New Roman" w:cs="Times New Roman"/>
          <w:lang w:eastAsia="et-EE"/>
        </w:rPr>
        <w:t xml:space="preserve">ning muud tingimused tehakse teatavaks </w:t>
      </w:r>
      <w:del w:id="176" w:author="Merike Koppel - JUSTDIGI" w:date="2025-09-18T15:50:00Z" w16du:dateUtc="2025-09-18T12:50:00Z">
        <w:r w:rsidRPr="004D3176" w:rsidDel="00B6378E">
          <w:rPr>
            <w:rFonts w:eastAsia="Times New Roman" w:cs="Times New Roman"/>
            <w:lang w:eastAsia="et-EE"/>
          </w:rPr>
          <w:delText xml:space="preserve">vähemalt </w:delText>
        </w:r>
        <w:r w:rsidRPr="004D3176" w:rsidDel="00B6378E">
          <w:rPr>
            <w:rStyle w:val="normaltextrun"/>
            <w:rFonts w:cs="Times New Roman"/>
            <w:bdr w:val="none" w:sz="0" w:space="0" w:color="auto" w:frame="1"/>
          </w:rPr>
          <w:delText xml:space="preserve">üks kuu enne taotluste esitamise tähtpäeva </w:delText>
        </w:r>
      </w:del>
      <w:r w:rsidRPr="004D3176">
        <w:rPr>
          <w:rFonts w:eastAsia="Times New Roman" w:cs="Times New Roman"/>
          <w:lang w:eastAsia="et-EE"/>
        </w:rPr>
        <w:t>Tarbijakaitse ja Tehnilise Järelevalve Ameti veebilehel</w:t>
      </w:r>
      <w:ins w:id="177" w:author="Merike Koppel - JUSTDIGI" w:date="2025-09-18T15:50:00Z" w16du:dateUtc="2025-09-18T12:50:00Z">
        <w:r w:rsidR="00B6378E" w:rsidRPr="00B6378E">
          <w:rPr>
            <w:rFonts w:eastAsia="Times New Roman" w:cs="Times New Roman"/>
            <w:lang w:eastAsia="et-EE"/>
          </w:rPr>
          <w:t xml:space="preserve"> </w:t>
        </w:r>
        <w:r w:rsidR="00B6378E" w:rsidRPr="004D3176">
          <w:rPr>
            <w:rFonts w:eastAsia="Times New Roman" w:cs="Times New Roman"/>
            <w:lang w:eastAsia="et-EE"/>
          </w:rPr>
          <w:t xml:space="preserve">vähemalt </w:t>
        </w:r>
        <w:r w:rsidR="00B6378E" w:rsidRPr="004D3176">
          <w:rPr>
            <w:rStyle w:val="normaltextrun"/>
            <w:rFonts w:cs="Times New Roman"/>
            <w:bdr w:val="none" w:sz="0" w:space="0" w:color="auto" w:frame="1"/>
          </w:rPr>
          <w:t>üks kuu enne taotluste esitamise tähtpäeva</w:t>
        </w:r>
      </w:ins>
      <w:r w:rsidRPr="004D3176">
        <w:rPr>
          <w:rFonts w:eastAsia="Times New Roman" w:cs="Times New Roman"/>
          <w:lang w:eastAsia="et-EE"/>
        </w:rPr>
        <w:t>.</w:t>
      </w:r>
    </w:p>
    <w:p w14:paraId="34F5EDB5" w14:textId="77777777" w:rsidR="00E60632" w:rsidRPr="004D3176" w:rsidRDefault="00E60632" w:rsidP="00E60632">
      <w:pPr>
        <w:shd w:val="clear" w:color="auto" w:fill="FFFFFF"/>
        <w:rPr>
          <w:rFonts w:eastAsia="Times New Roman" w:cs="Times New Roman"/>
          <w:strike/>
          <w:lang w:eastAsia="et-EE"/>
        </w:rPr>
      </w:pPr>
    </w:p>
    <w:p w14:paraId="59AD10F1" w14:textId="77777777" w:rsidR="00E60632" w:rsidRPr="00D22C58" w:rsidRDefault="00E60632" w:rsidP="00E60632">
      <w:pPr>
        <w:shd w:val="clear" w:color="auto" w:fill="FFFFFF"/>
        <w:rPr>
          <w:rFonts w:eastAsia="Times New Roman" w:cs="Times New Roman"/>
          <w:lang w:eastAsia="et-EE"/>
        </w:rPr>
      </w:pPr>
      <w:r w:rsidRPr="00D22C58">
        <w:rPr>
          <w:rFonts w:eastAsia="Times New Roman" w:cs="Times New Roman"/>
          <w:lang w:eastAsia="et-EE"/>
        </w:rPr>
        <w:t>(</w:t>
      </w:r>
      <w:r>
        <w:rPr>
          <w:rFonts w:eastAsia="Times New Roman" w:cs="Times New Roman"/>
          <w:lang w:eastAsia="et-EE"/>
        </w:rPr>
        <w:t>2</w:t>
      </w:r>
      <w:r w:rsidRPr="00D22C58">
        <w:rPr>
          <w:rFonts w:eastAsia="Times New Roman" w:cs="Times New Roman"/>
          <w:lang w:eastAsia="et-EE"/>
        </w:rPr>
        <w:t xml:space="preserve">) Raadioloa väljaandmise, </w:t>
      </w:r>
      <w:r>
        <w:rPr>
          <w:rFonts w:eastAsia="Times New Roman" w:cs="Times New Roman"/>
          <w:lang w:eastAsia="et-EE"/>
        </w:rPr>
        <w:t>väljaandmisest</w:t>
      </w:r>
      <w:r w:rsidRPr="00D22C58">
        <w:rPr>
          <w:rFonts w:eastAsia="Times New Roman" w:cs="Times New Roman"/>
          <w:lang w:eastAsia="et-EE"/>
        </w:rPr>
        <w:t xml:space="preserve"> keeldumise või taotluse läbi vaatamata jätmise kohta teeb Tarbijakaitse ja Tehnilise Järelevalve Ameti peadirektor otsuse </w:t>
      </w:r>
      <w:r w:rsidRPr="003D2CDB">
        <w:rPr>
          <w:rFonts w:eastAsia="Times New Roman" w:cs="Times New Roman"/>
          <w:lang w:eastAsia="et-EE"/>
        </w:rPr>
        <w:t xml:space="preserve">kahe </w:t>
      </w:r>
      <w:r w:rsidRPr="00D22C58">
        <w:rPr>
          <w:rFonts w:eastAsia="Times New Roman" w:cs="Times New Roman"/>
          <w:lang w:eastAsia="et-EE"/>
        </w:rPr>
        <w:t>kuu jooksul pärast tegevusloa taotluste esitamise tähtpäeva.</w:t>
      </w:r>
    </w:p>
    <w:p w14:paraId="5F6FE5BC" w14:textId="77777777" w:rsidR="00E60632" w:rsidRPr="00D22C58" w:rsidRDefault="00E60632" w:rsidP="00E60632">
      <w:pPr>
        <w:shd w:val="clear" w:color="auto" w:fill="FFFFFF"/>
        <w:rPr>
          <w:rFonts w:eastAsia="Times New Roman" w:cs="Times New Roman"/>
          <w:bdr w:val="none" w:sz="0" w:space="0" w:color="auto" w:frame="1"/>
          <w:lang w:eastAsia="et-EE"/>
        </w:rPr>
      </w:pPr>
    </w:p>
    <w:p w14:paraId="62CD449F" w14:textId="6DFA1526" w:rsidR="00E60632" w:rsidRPr="00515E1A" w:rsidRDefault="00E60632" w:rsidP="00E60632">
      <w:pPr>
        <w:shd w:val="clear" w:color="auto" w:fill="FFFFFF" w:themeFill="background1"/>
        <w:rPr>
          <w:rFonts w:eastAsia="Times New Roman" w:cs="Times New Roman"/>
          <w:strike/>
          <w:lang w:eastAsia="et-EE"/>
        </w:rPr>
      </w:pPr>
      <w:r w:rsidRPr="00515E1A">
        <w:rPr>
          <w:rFonts w:eastAsia="Times New Roman" w:cs="Times New Roman"/>
          <w:lang w:eastAsia="et-EE"/>
        </w:rPr>
        <w:t>(3) Televisiooniloa ning ajutise televisiooni</w:t>
      </w:r>
      <w:commentRangeStart w:id="178"/>
      <w:r w:rsidRPr="00515E1A">
        <w:rPr>
          <w:rFonts w:eastAsia="Times New Roman" w:cs="Times New Roman"/>
          <w:lang w:eastAsia="et-EE"/>
        </w:rPr>
        <w:t xml:space="preserve">- </w:t>
      </w:r>
      <w:del w:id="179" w:author="Merike Koppel - JUSTDIGI" w:date="2025-09-22T15:12:00Z" w16du:dateUtc="2025-09-22T12:12:00Z">
        <w:r w:rsidRPr="00515E1A" w:rsidDel="005E560A">
          <w:rPr>
            <w:rFonts w:eastAsia="Times New Roman" w:cs="Times New Roman"/>
            <w:lang w:eastAsia="et-EE"/>
          </w:rPr>
          <w:delText xml:space="preserve">või </w:delText>
        </w:r>
      </w:del>
      <w:ins w:id="180" w:author="Merike Koppel - JUSTDIGI" w:date="2025-09-22T15:12:00Z" w16du:dateUtc="2025-09-22T12:12:00Z">
        <w:r w:rsidR="005E560A">
          <w:rPr>
            <w:rFonts w:eastAsia="Times New Roman" w:cs="Times New Roman"/>
            <w:lang w:eastAsia="et-EE"/>
          </w:rPr>
          <w:t>ja</w:t>
        </w:r>
        <w:r w:rsidR="005E560A" w:rsidRPr="00515E1A">
          <w:rPr>
            <w:rFonts w:eastAsia="Times New Roman" w:cs="Times New Roman"/>
            <w:lang w:eastAsia="et-EE"/>
          </w:rPr>
          <w:t xml:space="preserve"> </w:t>
        </w:r>
      </w:ins>
      <w:commentRangeEnd w:id="178"/>
      <w:ins w:id="181" w:author="Merike Koppel - JUSTDIGI" w:date="2025-09-22T15:13:00Z" w16du:dateUtc="2025-09-22T12:13:00Z">
        <w:r w:rsidR="00503EC6">
          <w:rPr>
            <w:rStyle w:val="Kommentaariviide"/>
          </w:rPr>
          <w:commentReference w:id="178"/>
        </w:r>
      </w:ins>
      <w:r w:rsidRPr="00515E1A">
        <w:rPr>
          <w:rFonts w:eastAsia="Times New Roman" w:cs="Times New Roman"/>
          <w:lang w:eastAsia="et-EE"/>
        </w:rPr>
        <w:t xml:space="preserve">raadioloa annab Tarbijakaitse ja Tehnilise Järelevalve Ameti peadirektor esitatud taotluse alusel konkurssi välja kuulutamata. </w:t>
      </w:r>
    </w:p>
    <w:p w14:paraId="77CE741B" w14:textId="77777777" w:rsidR="00E60632" w:rsidRPr="00515E1A" w:rsidRDefault="00E60632" w:rsidP="00E60632">
      <w:pPr>
        <w:shd w:val="clear" w:color="auto" w:fill="FFFFFF" w:themeFill="background1"/>
        <w:rPr>
          <w:rFonts w:eastAsia="Times New Roman" w:cs="Times New Roman"/>
          <w:lang w:eastAsia="et-EE"/>
        </w:rPr>
      </w:pPr>
    </w:p>
    <w:p w14:paraId="464922AC" w14:textId="728129B1" w:rsidR="00E60632" w:rsidRPr="00515E1A" w:rsidRDefault="00E60632" w:rsidP="00E60632">
      <w:pPr>
        <w:shd w:val="clear" w:color="auto" w:fill="FFFFFF"/>
        <w:rPr>
          <w:rFonts w:eastAsia="Times New Roman" w:cs="Times New Roman"/>
          <w:lang w:eastAsia="et-EE"/>
        </w:rPr>
      </w:pPr>
      <w:r w:rsidRPr="00FE1CEA">
        <w:rPr>
          <w:rFonts w:eastAsia="Times New Roman" w:cs="Times New Roman"/>
          <w:lang w:eastAsia="et-EE"/>
        </w:rPr>
        <w:t xml:space="preserve">(4) Üleriigilise televisiooniloa ning ajutise televisiooni- </w:t>
      </w:r>
      <w:del w:id="182" w:author="Merike Koppel - JUSTDIGI" w:date="2025-09-22T10:32:00Z" w16du:dateUtc="2025-09-22T07:32:00Z">
        <w:r w:rsidRPr="00FE1CEA" w:rsidDel="00FE1CEA">
          <w:rPr>
            <w:rFonts w:eastAsia="Times New Roman" w:cs="Times New Roman"/>
            <w:lang w:eastAsia="et-EE"/>
          </w:rPr>
          <w:delText xml:space="preserve">või </w:delText>
        </w:r>
      </w:del>
      <w:ins w:id="183" w:author="Merike Koppel - JUSTDIGI" w:date="2025-09-22T10:32:00Z" w16du:dateUtc="2025-09-22T07:32:00Z">
        <w:r w:rsidR="00FE1CEA">
          <w:rPr>
            <w:rFonts w:eastAsia="Times New Roman" w:cs="Times New Roman"/>
            <w:lang w:eastAsia="et-EE"/>
          </w:rPr>
          <w:t>ja</w:t>
        </w:r>
        <w:r w:rsidR="00FE1CEA" w:rsidRPr="00FE1CEA">
          <w:rPr>
            <w:rFonts w:eastAsia="Times New Roman" w:cs="Times New Roman"/>
            <w:lang w:eastAsia="et-EE"/>
          </w:rPr>
          <w:t xml:space="preserve"> </w:t>
        </w:r>
      </w:ins>
      <w:r w:rsidRPr="00FE1CEA">
        <w:rPr>
          <w:rFonts w:eastAsia="Times New Roman" w:cs="Times New Roman"/>
          <w:lang w:eastAsia="et-EE"/>
        </w:rPr>
        <w:t>raadioloa, välja</w:t>
      </w:r>
      <w:r w:rsidRPr="00515E1A">
        <w:rPr>
          <w:rFonts w:eastAsia="Times New Roman" w:cs="Times New Roman"/>
          <w:lang w:eastAsia="et-EE"/>
        </w:rPr>
        <w:t xml:space="preserve"> arvatud ajutise rahvusvahelise televisiooniloa, väljaandmise, väljaandmisest keeldumise või taotluse läbi vaatamata jätmise kohta teeb Tarbijakaitse ja Tehnilise Järelevalve Ameti peadirektor otsuse ühe kuu jooksul pärast taotluse saamist.</w:t>
      </w:r>
    </w:p>
    <w:p w14:paraId="7EC40BDA" w14:textId="77777777" w:rsidR="00E60632" w:rsidRPr="00515E1A" w:rsidRDefault="00E60632" w:rsidP="00E60632">
      <w:pPr>
        <w:shd w:val="clear" w:color="auto" w:fill="FFFFFF"/>
        <w:rPr>
          <w:rFonts w:eastAsia="Times New Roman" w:cs="Times New Roman"/>
          <w:bdr w:val="none" w:sz="0" w:space="0" w:color="auto" w:frame="1"/>
          <w:lang w:eastAsia="et-EE"/>
        </w:rPr>
      </w:pPr>
    </w:p>
    <w:p w14:paraId="4207B590" w14:textId="77777777" w:rsidR="00E60632" w:rsidRPr="00D22C58" w:rsidRDefault="00E60632" w:rsidP="00E60632">
      <w:pPr>
        <w:shd w:val="clear" w:color="auto" w:fill="FFFFFF"/>
        <w:rPr>
          <w:rFonts w:eastAsia="Times New Roman" w:cs="Times New Roman"/>
          <w:lang w:eastAsia="et-EE"/>
        </w:rPr>
      </w:pPr>
      <w:r w:rsidRPr="00515E1A">
        <w:rPr>
          <w:rFonts w:eastAsia="Times New Roman" w:cs="Times New Roman"/>
          <w:lang w:eastAsia="et-EE"/>
        </w:rPr>
        <w:t>(5)</w:t>
      </w:r>
      <w:r w:rsidRPr="00E85440">
        <w:rPr>
          <w:rFonts w:eastAsia="Times New Roman" w:cs="Times New Roman"/>
          <w:lang w:eastAsia="et-EE"/>
        </w:rPr>
        <w:t xml:space="preserve"> Rahvusvahelise televisiooniloa ja ajutise rahvusvahelise televisiooniloa</w:t>
      </w:r>
      <w:r w:rsidRPr="00D22C58">
        <w:rPr>
          <w:rFonts w:eastAsia="Times New Roman" w:cs="Times New Roman"/>
          <w:lang w:eastAsia="et-EE"/>
        </w:rPr>
        <w:t xml:space="preserve"> väljaandmise, </w:t>
      </w:r>
      <w:r>
        <w:rPr>
          <w:rFonts w:eastAsia="Times New Roman" w:cs="Times New Roman"/>
          <w:lang w:eastAsia="et-EE"/>
        </w:rPr>
        <w:t>väljaandmisest</w:t>
      </w:r>
      <w:r w:rsidRPr="00D22C58">
        <w:rPr>
          <w:rFonts w:eastAsia="Times New Roman" w:cs="Times New Roman"/>
          <w:lang w:eastAsia="et-EE"/>
        </w:rPr>
        <w:t xml:space="preserve"> keeldumise või taotluse läbi vaatamata jätmise kohta teeb Tarbijakaitse ja Tehnilise Järelevalve Ameti peadirektor otsuse </w:t>
      </w:r>
      <w:r w:rsidRPr="003D2CDB">
        <w:rPr>
          <w:rFonts w:eastAsia="Times New Roman" w:cs="Times New Roman"/>
          <w:lang w:eastAsia="et-EE"/>
        </w:rPr>
        <w:t>kolme</w:t>
      </w:r>
      <w:r w:rsidRPr="00D22C58">
        <w:rPr>
          <w:rFonts w:eastAsia="Times New Roman" w:cs="Times New Roman"/>
          <w:lang w:eastAsia="et-EE"/>
        </w:rPr>
        <w:t xml:space="preserve"> kuu jooksul pärast taotluse saamist.</w:t>
      </w:r>
    </w:p>
    <w:p w14:paraId="3CCD2975" w14:textId="77777777" w:rsidR="00E60632" w:rsidRPr="008113B3" w:rsidRDefault="00E60632" w:rsidP="00E60632">
      <w:pPr>
        <w:shd w:val="clear" w:color="auto" w:fill="FFFFFF"/>
        <w:rPr>
          <w:rFonts w:eastAsia="Times New Roman" w:cs="Times New Roman"/>
          <w:lang w:eastAsia="et-EE"/>
        </w:rPr>
      </w:pPr>
    </w:p>
    <w:p w14:paraId="25BC46AC" w14:textId="3293FE41" w:rsidR="00E60632" w:rsidRPr="008113B3" w:rsidRDefault="00E60632" w:rsidP="00E60632">
      <w:pPr>
        <w:pStyle w:val="paragraph"/>
        <w:spacing w:before="0" w:beforeAutospacing="0" w:after="0" w:afterAutospacing="0"/>
        <w:jc w:val="both"/>
        <w:textAlignment w:val="baseline"/>
      </w:pPr>
      <w:r w:rsidRPr="00515E1A">
        <w:rPr>
          <w:rStyle w:val="normaltextrun"/>
          <w:rFonts w:eastAsiaTheme="majorEastAsia"/>
          <w:shd w:val="clear" w:color="auto" w:fill="FFFFFF"/>
        </w:rPr>
        <w:t>(6)</w:t>
      </w:r>
      <w:r w:rsidRPr="008113B3">
        <w:rPr>
          <w:rStyle w:val="normaltextrun"/>
          <w:rFonts w:eastAsiaTheme="majorEastAsia"/>
          <w:shd w:val="clear" w:color="auto" w:fill="FFFFFF"/>
        </w:rPr>
        <w:t xml:space="preserve"> </w:t>
      </w:r>
      <w:bookmarkStart w:id="184" w:name="_Hlk160201098"/>
      <w:r w:rsidRPr="008113B3">
        <w:rPr>
          <w:rStyle w:val="normaltextrun"/>
          <w:rFonts w:eastAsiaTheme="majorEastAsia"/>
          <w:shd w:val="clear" w:color="auto" w:fill="FFFFFF"/>
        </w:rPr>
        <w:t xml:space="preserve">Tarbijakaitse ja Tehnilise Järelevalve Ametil on õigus </w:t>
      </w:r>
      <w:del w:id="185" w:author="Merike Koppel - JUSTDIGI" w:date="2025-09-18T15:50:00Z" w16du:dateUtc="2025-09-18T12:50:00Z">
        <w:r w:rsidRPr="008113B3" w:rsidDel="00D13CE0">
          <w:rPr>
            <w:rStyle w:val="normaltextrun"/>
            <w:rFonts w:eastAsiaTheme="majorEastAsia"/>
            <w:shd w:val="clear" w:color="auto" w:fill="FFFFFF"/>
          </w:rPr>
          <w:delText xml:space="preserve">konsulteerida </w:delText>
        </w:r>
      </w:del>
      <w:r w:rsidRPr="008113B3">
        <w:rPr>
          <w:rStyle w:val="normaltextrun"/>
          <w:rFonts w:eastAsiaTheme="majorEastAsia"/>
          <w:shd w:val="clear" w:color="auto" w:fill="FFFFFF"/>
        </w:rPr>
        <w:t xml:space="preserve">enne tegevusloa väljaandmist </w:t>
      </w:r>
      <w:ins w:id="186" w:author="Merike Koppel - JUSTDIGI" w:date="2025-09-18T15:50:00Z" w16du:dateUtc="2025-09-18T12:50:00Z">
        <w:r w:rsidR="00D13CE0" w:rsidRPr="008113B3">
          <w:rPr>
            <w:rStyle w:val="normaltextrun"/>
            <w:rFonts w:eastAsiaTheme="majorEastAsia"/>
            <w:shd w:val="clear" w:color="auto" w:fill="FFFFFF"/>
          </w:rPr>
          <w:t xml:space="preserve">konsulteerida </w:t>
        </w:r>
      </w:ins>
      <w:r w:rsidRPr="008113B3">
        <w:rPr>
          <w:rStyle w:val="normaltextrun"/>
          <w:rFonts w:eastAsiaTheme="majorEastAsia"/>
          <w:shd w:val="clear" w:color="auto" w:fill="FFFFFF"/>
        </w:rPr>
        <w:t>julgeolekuasutustega</w:t>
      </w:r>
      <w:r>
        <w:rPr>
          <w:rStyle w:val="normaltextrun"/>
          <w:rFonts w:eastAsiaTheme="majorEastAsia"/>
          <w:shd w:val="clear" w:color="auto" w:fill="FFFFFF"/>
        </w:rPr>
        <w:t xml:space="preserve">, </w:t>
      </w:r>
      <w:r w:rsidRPr="008113B3">
        <w:rPr>
          <w:rStyle w:val="normaltextrun"/>
          <w:rFonts w:eastAsiaTheme="majorEastAsia"/>
          <w:shd w:val="clear" w:color="auto" w:fill="FFFFFF"/>
        </w:rPr>
        <w:t xml:space="preserve">kas </w:t>
      </w:r>
      <w:r w:rsidRPr="6D47AC9D">
        <w:rPr>
          <w:rFonts w:eastAsiaTheme="minorEastAsia"/>
          <w:lang w:eastAsia="en-US"/>
        </w:rPr>
        <w:t>televisiooni-</w:t>
      </w:r>
      <w:r w:rsidRPr="6D47AC9D">
        <w:t xml:space="preserve"> või raadioteenuse</w:t>
      </w:r>
      <w:r w:rsidRPr="008113B3">
        <w:t xml:space="preserve"> osutaja </w:t>
      </w:r>
      <w:r w:rsidRPr="008113B3">
        <w:rPr>
          <w:rStyle w:val="normaltextrun"/>
          <w:rFonts w:eastAsiaTheme="majorEastAsia"/>
          <w:shd w:val="clear" w:color="auto" w:fill="FFFFFF"/>
        </w:rPr>
        <w:t xml:space="preserve">või tema juhtorgani liige või </w:t>
      </w:r>
      <w:r w:rsidRPr="6D47AC9D">
        <w:rPr>
          <w:rFonts w:eastAsiaTheme="minorEastAsia"/>
          <w:lang w:eastAsia="en-US"/>
        </w:rPr>
        <w:t>televisiooni-</w:t>
      </w:r>
      <w:r w:rsidRPr="6D47AC9D">
        <w:t xml:space="preserve"> või raadioteenus</w:t>
      </w:r>
      <w:r w:rsidRPr="008113B3">
        <w:rPr>
          <w:rStyle w:val="normaltextrun"/>
          <w:rFonts w:eastAsiaTheme="majorEastAsia"/>
          <w:shd w:val="clear" w:color="auto" w:fill="FFFFFF"/>
        </w:rPr>
        <w:t>e osutaja</w:t>
      </w:r>
      <w:r w:rsidRPr="008113B3">
        <w:t xml:space="preserve"> tegelik kasusaaja võib kahjustada ühiskonna turvalisust, sealhulgas riigi julgeoleku ja riigikaitse tagamist, või kujutada endast olulist ohtu ühiskonna turvalisusele</w:t>
      </w:r>
      <w:bookmarkEnd w:id="184"/>
      <w:r w:rsidRPr="008113B3">
        <w:t>.“;</w:t>
      </w:r>
    </w:p>
    <w:p w14:paraId="42EFEDCE" w14:textId="77777777" w:rsidR="00E60632" w:rsidRPr="008113B3" w:rsidRDefault="00E60632" w:rsidP="00E60632">
      <w:pPr>
        <w:pStyle w:val="paragraph"/>
        <w:spacing w:before="0" w:beforeAutospacing="0" w:after="0" w:afterAutospacing="0"/>
        <w:jc w:val="both"/>
        <w:textAlignment w:val="baseline"/>
      </w:pPr>
    </w:p>
    <w:p w14:paraId="4B176338" w14:textId="3BCE2F3C" w:rsidR="00E60632" w:rsidRDefault="009F0469" w:rsidP="00E60632">
      <w:pPr>
        <w:pStyle w:val="paragraph"/>
        <w:spacing w:before="0" w:beforeAutospacing="0" w:after="0" w:afterAutospacing="0"/>
        <w:jc w:val="both"/>
        <w:textAlignment w:val="baseline"/>
      </w:pPr>
      <w:r>
        <w:rPr>
          <w:b/>
          <w:bCs/>
        </w:rPr>
        <w:t>3</w:t>
      </w:r>
      <w:r w:rsidR="00455F5D">
        <w:rPr>
          <w:b/>
          <w:bCs/>
        </w:rPr>
        <w:t>6</w:t>
      </w:r>
      <w:r w:rsidR="00E60632" w:rsidRPr="00515E1A">
        <w:rPr>
          <w:b/>
          <w:bCs/>
        </w:rPr>
        <w:t>)</w:t>
      </w:r>
      <w:r w:rsidR="00E60632" w:rsidRPr="00515E1A">
        <w:t xml:space="preserve"> paragrahvi 43 lõige</w:t>
      </w:r>
      <w:del w:id="187" w:author="Merike Koppel - JUSTDIGI" w:date="2025-09-18T15:52:00Z" w16du:dateUtc="2025-09-18T12:52:00Z">
        <w:r w:rsidR="00E60632" w:rsidRPr="00515E1A" w:rsidDel="00D70700">
          <w:delText>t</w:delText>
        </w:r>
      </w:del>
      <w:r w:rsidR="00E60632" w:rsidRPr="00515E1A">
        <w:t xml:space="preserve"> 2 muudetakse ja sõnastatakse järgmiselt:</w:t>
      </w:r>
    </w:p>
    <w:p w14:paraId="5B464777" w14:textId="77777777" w:rsidR="00E60632" w:rsidRDefault="00E60632" w:rsidP="00E60632">
      <w:pPr>
        <w:pStyle w:val="paragraph"/>
        <w:spacing w:before="0" w:beforeAutospacing="0" w:after="0" w:afterAutospacing="0"/>
        <w:jc w:val="both"/>
        <w:textAlignment w:val="baseline"/>
      </w:pPr>
    </w:p>
    <w:p w14:paraId="32307E31" w14:textId="43F4CE67" w:rsidR="00E60632" w:rsidRPr="00515E1A" w:rsidRDefault="00E60632" w:rsidP="00E60632">
      <w:pPr>
        <w:pStyle w:val="paragraph"/>
        <w:spacing w:before="0" w:beforeAutospacing="0" w:after="0" w:afterAutospacing="0"/>
        <w:jc w:val="both"/>
        <w:textAlignment w:val="baseline"/>
      </w:pPr>
      <w:r>
        <w:t>„</w:t>
      </w:r>
      <w:r w:rsidRPr="0024470E">
        <w:t xml:space="preserve">(2) Parima pakkuja </w:t>
      </w:r>
      <w:commentRangeStart w:id="188"/>
      <w:r w:rsidRPr="0024470E">
        <w:t>väljaselgitamisel</w:t>
      </w:r>
      <w:commentRangeEnd w:id="188"/>
      <w:r w:rsidR="0024028C">
        <w:rPr>
          <w:rStyle w:val="Kommentaariviide"/>
          <w:rFonts w:eastAsiaTheme="minorHAnsi" w:cstheme="minorBidi"/>
          <w:lang w:eastAsia="en-US"/>
        </w:rPr>
        <w:commentReference w:id="188"/>
      </w:r>
      <w:r w:rsidRPr="0024470E">
        <w:t xml:space="preserve"> hinnatakse </w:t>
      </w:r>
      <w:commentRangeStart w:id="189"/>
      <w:r w:rsidRPr="0024470E">
        <w:t xml:space="preserve">pakkumise </w:t>
      </w:r>
      <w:commentRangeEnd w:id="189"/>
      <w:r w:rsidR="00EE5D31">
        <w:rPr>
          <w:rStyle w:val="Kommentaariviide"/>
          <w:rFonts w:eastAsiaTheme="minorHAnsi" w:cstheme="minorBidi"/>
          <w:lang w:eastAsia="en-US"/>
        </w:rPr>
        <w:commentReference w:id="189"/>
      </w:r>
      <w:r w:rsidRPr="0024470E">
        <w:t xml:space="preserve">vastavust käesoleva seaduse §-s 32 nimetatud tingimustele </w:t>
      </w:r>
      <w:commentRangeStart w:id="190"/>
      <w:del w:id="191" w:author="Merike Koppel - JUSTDIGI" w:date="2025-09-23T10:20:00Z" w16du:dateUtc="2025-09-23T07:20:00Z">
        <w:r w:rsidRPr="00515E1A" w:rsidDel="00EF3C2B">
          <w:delText xml:space="preserve">ning </w:delText>
        </w:r>
      </w:del>
      <w:ins w:id="192" w:author="Merike Koppel - JUSTDIGI" w:date="2025-09-23T10:20:00Z" w16du:dateUtc="2025-09-23T07:20:00Z">
        <w:r w:rsidR="00EF3C2B">
          <w:t>ja</w:t>
        </w:r>
        <w:r w:rsidR="00EF3C2B" w:rsidRPr="00515E1A">
          <w:t xml:space="preserve"> </w:t>
        </w:r>
      </w:ins>
      <w:commentRangeEnd w:id="190"/>
      <w:ins w:id="193" w:author="Merike Koppel - JUSTDIGI" w:date="2025-09-23T10:23:00Z" w16du:dateUtc="2025-09-23T07:23:00Z">
        <w:r w:rsidR="00810693">
          <w:rPr>
            <w:rStyle w:val="Kommentaariviide"/>
            <w:rFonts w:eastAsiaTheme="minorHAnsi" w:cstheme="minorBidi"/>
            <w:lang w:eastAsia="en-US"/>
          </w:rPr>
          <w:commentReference w:id="190"/>
        </w:r>
      </w:ins>
      <w:r w:rsidRPr="00515E1A">
        <w:t>käesoleva seaduse § 39 lõikes 6</w:t>
      </w:r>
      <w:r w:rsidRPr="00515E1A">
        <w:rPr>
          <w:vertAlign w:val="superscript"/>
        </w:rPr>
        <w:t>2</w:t>
      </w:r>
      <w:r w:rsidRPr="00515E1A">
        <w:t xml:space="preserve"> </w:t>
      </w:r>
      <w:del w:id="194" w:author="Merike Koppel - JUSTDIGI" w:date="2025-09-18T15:51:00Z" w16du:dateUtc="2025-09-18T12:51:00Z">
        <w:r w:rsidRPr="00515E1A" w:rsidDel="00D13CE0">
          <w:delText>esitatud infot</w:delText>
        </w:r>
      </w:del>
      <w:ins w:id="195" w:author="Merike Koppel - JUSTDIGI" w:date="2025-09-18T15:51:00Z" w16du:dateUtc="2025-09-18T12:51:00Z">
        <w:r w:rsidR="00D13CE0">
          <w:t>nimetatud teavet</w:t>
        </w:r>
      </w:ins>
      <w:r w:rsidRPr="00515E1A">
        <w:t xml:space="preserve"> selle kohta, kuidas taotleja on täitnud kõigis eelmisel perioodil talle välja antud raadiolubades märgitud Eesti autorite loodud </w:t>
      </w:r>
      <w:r w:rsidR="00C05022">
        <w:t>või</w:t>
      </w:r>
      <w:r w:rsidRPr="00515E1A">
        <w:t xml:space="preserve"> Eesti esitajate esitatud muusikateoste edastamise kohustust.“;</w:t>
      </w:r>
    </w:p>
    <w:p w14:paraId="2F078BD1" w14:textId="77777777" w:rsidR="00455F5D" w:rsidRDefault="00455F5D" w:rsidP="009F0469">
      <w:pPr>
        <w:shd w:val="clear" w:color="auto" w:fill="FFFFFF" w:themeFill="background1"/>
        <w:outlineLvl w:val="2"/>
        <w:rPr>
          <w:rFonts w:cs="Times New Roman"/>
          <w:b/>
          <w:bCs/>
        </w:rPr>
      </w:pPr>
    </w:p>
    <w:p w14:paraId="5A2A619F" w14:textId="3B0EFF4A" w:rsidR="009F0469" w:rsidRPr="009B5CA7" w:rsidRDefault="009F0469" w:rsidP="009F0469">
      <w:pPr>
        <w:shd w:val="clear" w:color="auto" w:fill="FFFFFF" w:themeFill="background1"/>
        <w:outlineLvl w:val="2"/>
        <w:rPr>
          <w:rFonts w:cs="Times New Roman"/>
        </w:rPr>
      </w:pPr>
      <w:r>
        <w:rPr>
          <w:rFonts w:cs="Times New Roman"/>
          <w:b/>
          <w:bCs/>
        </w:rPr>
        <w:t>3</w:t>
      </w:r>
      <w:r w:rsidR="00455F5D">
        <w:rPr>
          <w:rFonts w:cs="Times New Roman"/>
          <w:b/>
          <w:bCs/>
        </w:rPr>
        <w:t>7</w:t>
      </w:r>
      <w:r w:rsidRPr="00515E1A">
        <w:rPr>
          <w:rFonts w:cs="Times New Roman"/>
          <w:b/>
          <w:bCs/>
        </w:rPr>
        <w:t xml:space="preserve">) </w:t>
      </w:r>
      <w:r w:rsidRPr="00515E1A">
        <w:rPr>
          <w:rFonts w:cs="Times New Roman"/>
        </w:rPr>
        <w:t xml:space="preserve">paragrahvi 44 lõikest 1 jäetakse välja </w:t>
      </w:r>
      <w:r w:rsidR="00371B72">
        <w:rPr>
          <w:rFonts w:cs="Times New Roman"/>
        </w:rPr>
        <w:t>sõnad</w:t>
      </w:r>
      <w:r w:rsidRPr="00515E1A">
        <w:rPr>
          <w:rFonts w:cs="Times New Roman"/>
        </w:rPr>
        <w:t xml:space="preserve"> „või tegevusloa </w:t>
      </w:r>
      <w:proofErr w:type="spellStart"/>
      <w:r w:rsidRPr="00515E1A">
        <w:rPr>
          <w:rFonts w:cs="Times New Roman"/>
        </w:rPr>
        <w:t>kõrvaltingimustele</w:t>
      </w:r>
      <w:proofErr w:type="spellEnd"/>
      <w:r w:rsidRPr="00515E1A">
        <w:rPr>
          <w:rFonts w:cs="Times New Roman"/>
        </w:rPr>
        <w:t>“;</w:t>
      </w:r>
    </w:p>
    <w:p w14:paraId="7C080164" w14:textId="77777777" w:rsidR="009F0469" w:rsidRDefault="009F0469" w:rsidP="00E60632">
      <w:pPr>
        <w:pStyle w:val="paragraph"/>
        <w:spacing w:before="0" w:beforeAutospacing="0" w:after="0" w:afterAutospacing="0"/>
        <w:jc w:val="both"/>
        <w:textAlignment w:val="baseline"/>
        <w:rPr>
          <w:b/>
          <w:bCs/>
        </w:rPr>
      </w:pPr>
    </w:p>
    <w:p w14:paraId="26926EFF" w14:textId="343E9DF7" w:rsidR="00E60632" w:rsidRPr="00611A1A" w:rsidRDefault="00E60632" w:rsidP="00E60632">
      <w:pPr>
        <w:pStyle w:val="paragraph"/>
        <w:spacing w:before="0" w:beforeAutospacing="0" w:after="0" w:afterAutospacing="0"/>
        <w:jc w:val="both"/>
        <w:textAlignment w:val="baseline"/>
      </w:pPr>
      <w:r w:rsidRPr="00515E1A">
        <w:rPr>
          <w:b/>
          <w:bCs/>
        </w:rPr>
        <w:t>3</w:t>
      </w:r>
      <w:r w:rsidR="00455F5D">
        <w:rPr>
          <w:b/>
          <w:bCs/>
        </w:rPr>
        <w:t>8</w:t>
      </w:r>
      <w:r w:rsidRPr="00515E1A">
        <w:rPr>
          <w:b/>
          <w:bCs/>
        </w:rPr>
        <w:t>)</w:t>
      </w:r>
      <w:r w:rsidRPr="00456EBE">
        <w:rPr>
          <w:b/>
          <w:bCs/>
        </w:rPr>
        <w:t xml:space="preserve"> </w:t>
      </w:r>
      <w:r w:rsidRPr="00902963">
        <w:t>paragrahvi 44 lõikest 2 jäetakse välja sõna „</w:t>
      </w:r>
      <w:r w:rsidRPr="00611A1A">
        <w:t>oluliselt“;</w:t>
      </w:r>
    </w:p>
    <w:p w14:paraId="5AB8E91A" w14:textId="77777777" w:rsidR="00E60632" w:rsidRDefault="00E60632" w:rsidP="00E60632">
      <w:pPr>
        <w:pStyle w:val="paragraph"/>
        <w:spacing w:before="0" w:beforeAutospacing="0" w:after="0" w:afterAutospacing="0"/>
        <w:jc w:val="both"/>
        <w:textAlignment w:val="baseline"/>
      </w:pPr>
    </w:p>
    <w:p w14:paraId="2A8CDC81" w14:textId="1A36D2DE" w:rsidR="00E60632" w:rsidRPr="004D3176" w:rsidRDefault="00455F5D" w:rsidP="00E60632">
      <w:pPr>
        <w:shd w:val="clear" w:color="auto" w:fill="FFFFFF" w:themeFill="background1"/>
        <w:outlineLvl w:val="2"/>
        <w:rPr>
          <w:rFonts w:cs="Times New Roman"/>
        </w:rPr>
      </w:pPr>
      <w:r>
        <w:rPr>
          <w:rFonts w:cs="Times New Roman"/>
          <w:b/>
          <w:bCs/>
        </w:rPr>
        <w:t>39</w:t>
      </w:r>
      <w:r w:rsidR="00E60632">
        <w:rPr>
          <w:rFonts w:cs="Times New Roman"/>
          <w:b/>
          <w:bCs/>
        </w:rPr>
        <w:t xml:space="preserve">) </w:t>
      </w:r>
      <w:r w:rsidR="00E60632" w:rsidRPr="004D3176">
        <w:rPr>
          <w:rFonts w:cs="Times New Roman"/>
        </w:rPr>
        <w:t>paragrahvi 44 täiendatakse lõi</w:t>
      </w:r>
      <w:r w:rsidR="00E60632">
        <w:rPr>
          <w:rFonts w:cs="Times New Roman"/>
        </w:rPr>
        <w:t>gete</w:t>
      </w:r>
      <w:r w:rsidR="00E60632" w:rsidRPr="004D3176">
        <w:rPr>
          <w:rFonts w:cs="Times New Roman"/>
        </w:rPr>
        <w:t>ga 3</w:t>
      </w:r>
      <w:r w:rsidR="00E60632">
        <w:rPr>
          <w:rFonts w:cs="Times New Roman"/>
        </w:rPr>
        <w:t xml:space="preserve"> </w:t>
      </w:r>
      <w:r w:rsidR="00E60632" w:rsidRPr="00BC2F23">
        <w:rPr>
          <w:rFonts w:cs="Times New Roman"/>
        </w:rPr>
        <w:t>ja 4</w:t>
      </w:r>
      <w:r w:rsidR="00E60632" w:rsidRPr="004D3176">
        <w:rPr>
          <w:rFonts w:cs="Times New Roman"/>
        </w:rPr>
        <w:t xml:space="preserve"> järgmises sõnastuses:</w:t>
      </w:r>
    </w:p>
    <w:p w14:paraId="78F3FCA5" w14:textId="77777777" w:rsidR="00E60632" w:rsidRDefault="00E60632" w:rsidP="00E60632">
      <w:pPr>
        <w:shd w:val="clear" w:color="auto" w:fill="FFFFFF"/>
        <w:outlineLvl w:val="2"/>
        <w:rPr>
          <w:rFonts w:cs="Times New Roman"/>
        </w:rPr>
      </w:pPr>
    </w:p>
    <w:p w14:paraId="433034F3" w14:textId="77777777" w:rsidR="00E60632" w:rsidRPr="004D3176" w:rsidRDefault="00E60632" w:rsidP="00E60632">
      <w:pPr>
        <w:pStyle w:val="paragraph"/>
        <w:spacing w:before="0" w:beforeAutospacing="0" w:after="0" w:afterAutospacing="0"/>
        <w:jc w:val="both"/>
        <w:textAlignment w:val="baseline"/>
      </w:pPr>
      <w:r w:rsidRPr="004D3176">
        <w:t>„</w:t>
      </w:r>
      <w:r w:rsidRPr="004D3176">
        <w:rPr>
          <w:rStyle w:val="normaltextrun"/>
          <w:rFonts w:eastAsiaTheme="majorEastAsia"/>
          <w:shd w:val="clear" w:color="auto" w:fill="FFFFFF"/>
        </w:rPr>
        <w:t xml:space="preserve">(3) Tarbijakaitse ja Tehnilise Järelevalve Ameti peadirektor võib tegevusloa andmisest keelduda, </w:t>
      </w:r>
      <w:bookmarkStart w:id="196" w:name="_Hlk160201269"/>
      <w:r w:rsidRPr="004D3176">
        <w:rPr>
          <w:rStyle w:val="normaltextrun"/>
          <w:rFonts w:eastAsiaTheme="majorEastAsia"/>
          <w:shd w:val="clear" w:color="auto" w:fill="FFFFFF"/>
        </w:rPr>
        <w:t>kui televisiooni- või raadioteenuse osutaja või tema juhtorgani liige või televisiooni- või raadioteenuse osutaja tegelik kasusaaja on toime pannud karistusseadustiku 8. või 15. peatükis sätestatud süüteo</w:t>
      </w:r>
      <w:r w:rsidRPr="004D3176">
        <w:t xml:space="preserve"> või võib kahjustada ühiskonna turvalisust, sealhulgas riigi julgeoleku ja riigikaitse tagamist, või kujutada endast olulist ohtu ühiskonna turvalisusele</w:t>
      </w:r>
      <w:bookmarkEnd w:id="196"/>
      <w:r w:rsidRPr="004D3176">
        <w:t>.</w:t>
      </w:r>
    </w:p>
    <w:p w14:paraId="2B6C18D5" w14:textId="77777777" w:rsidR="00E60632" w:rsidRDefault="00E60632" w:rsidP="00E60632">
      <w:pPr>
        <w:pStyle w:val="paragraph"/>
        <w:spacing w:before="0" w:beforeAutospacing="0" w:after="0" w:afterAutospacing="0"/>
        <w:jc w:val="both"/>
        <w:textAlignment w:val="baseline"/>
        <w:rPr>
          <w:b/>
          <w:bCs/>
        </w:rPr>
      </w:pPr>
    </w:p>
    <w:p w14:paraId="6D0172F3" w14:textId="77777777" w:rsidR="00E60632" w:rsidRPr="00A65F8B" w:rsidRDefault="00E60632" w:rsidP="00E60632">
      <w:pPr>
        <w:pStyle w:val="paragraph"/>
        <w:spacing w:before="0" w:beforeAutospacing="0" w:after="0" w:afterAutospacing="0"/>
        <w:jc w:val="both"/>
        <w:textAlignment w:val="baseline"/>
        <w:rPr>
          <w:u w:val="single"/>
        </w:rPr>
      </w:pPr>
      <w:r w:rsidRPr="00BC2F23">
        <w:rPr>
          <w:rStyle w:val="normaltextrun"/>
          <w:rFonts w:eastAsiaTheme="majorEastAsia"/>
          <w:shd w:val="clear" w:color="auto" w:fill="FFFFFF"/>
        </w:rPr>
        <w:t xml:space="preserve">(4) Tarbijakaitse ja Tehnilise Järelevalve Ameti peadirektor keeldub tegevusloa andmisest, kui televisiooni- või raadioteenuse osutaja või tema juhtorgani liige või televisiooni- või raadioteenuse osutaja tegelik kasusaaja on Vabariigi Valitsuse, Euroopa Liidu või </w:t>
      </w:r>
      <w:r w:rsidRPr="00BC2F23">
        <w:rPr>
          <w:rFonts w:eastAsiaTheme="minorEastAsia"/>
          <w:shd w:val="clear" w:color="auto" w:fill="FFFFFF"/>
          <w:lang w:eastAsia="en-US"/>
        </w:rPr>
        <w:t>Eestile siduva rahvusvahelise sanktsiooni subjekt</w:t>
      </w:r>
      <w:r w:rsidRPr="00BC2F23">
        <w:t>.</w:t>
      </w:r>
      <w:r w:rsidRPr="00A65F8B">
        <w:t xml:space="preserve"> </w:t>
      </w:r>
      <w:r w:rsidRPr="004D3176">
        <w:t>“;</w:t>
      </w:r>
    </w:p>
    <w:p w14:paraId="6BA3D0BB" w14:textId="77777777" w:rsidR="00E60632" w:rsidRDefault="00E60632" w:rsidP="00E60632">
      <w:pPr>
        <w:pStyle w:val="paragraph"/>
        <w:spacing w:before="0" w:beforeAutospacing="0" w:after="0" w:afterAutospacing="0"/>
        <w:jc w:val="both"/>
        <w:textAlignment w:val="baseline"/>
        <w:rPr>
          <w:b/>
          <w:bCs/>
        </w:rPr>
      </w:pPr>
    </w:p>
    <w:p w14:paraId="068B8AE7" w14:textId="7AD423A0" w:rsidR="00E60632" w:rsidRPr="009B5CA7" w:rsidRDefault="00E60632" w:rsidP="00E60632">
      <w:pPr>
        <w:shd w:val="clear" w:color="auto" w:fill="FFFFFF" w:themeFill="background1"/>
        <w:outlineLvl w:val="2"/>
        <w:rPr>
          <w:rFonts w:cs="Times New Roman"/>
        </w:rPr>
      </w:pPr>
      <w:r w:rsidRPr="00BC2F23">
        <w:rPr>
          <w:rFonts w:cs="Times New Roman"/>
          <w:b/>
          <w:bCs/>
        </w:rPr>
        <w:t>4</w:t>
      </w:r>
      <w:r w:rsidR="00455F5D">
        <w:rPr>
          <w:rFonts w:cs="Times New Roman"/>
          <w:b/>
          <w:bCs/>
        </w:rPr>
        <w:t>0</w:t>
      </w:r>
      <w:r w:rsidRPr="00BC2F23">
        <w:rPr>
          <w:rFonts w:cs="Times New Roman"/>
          <w:b/>
          <w:bCs/>
        </w:rPr>
        <w:t xml:space="preserve">) </w:t>
      </w:r>
      <w:r w:rsidRPr="009B5CA7">
        <w:rPr>
          <w:rFonts w:cs="Times New Roman"/>
        </w:rPr>
        <w:t>paragrahv</w:t>
      </w:r>
      <w:commentRangeStart w:id="197"/>
      <w:r w:rsidRPr="009B5CA7">
        <w:rPr>
          <w:rFonts w:cs="Times New Roman"/>
        </w:rPr>
        <w:t>i</w:t>
      </w:r>
      <w:ins w:id="198" w:author="Merike Koppel - JUSTDIGI" w:date="2025-09-18T15:52:00Z" w16du:dateUtc="2025-09-18T12:52:00Z">
        <w:r w:rsidR="00D70700">
          <w:rPr>
            <w:rFonts w:cs="Times New Roman"/>
          </w:rPr>
          <w:t>st</w:t>
        </w:r>
      </w:ins>
      <w:r w:rsidRPr="009B5CA7">
        <w:rPr>
          <w:rFonts w:cs="Times New Roman"/>
        </w:rPr>
        <w:t xml:space="preserve"> </w:t>
      </w:r>
      <w:commentRangeEnd w:id="197"/>
      <w:r w:rsidR="0003089E">
        <w:rPr>
          <w:rStyle w:val="Kommentaariviide"/>
        </w:rPr>
        <w:commentReference w:id="197"/>
      </w:r>
      <w:r w:rsidRPr="009B5CA7">
        <w:rPr>
          <w:rFonts w:cs="Times New Roman"/>
        </w:rPr>
        <w:t>4</w:t>
      </w:r>
      <w:r>
        <w:rPr>
          <w:rFonts w:cs="Times New Roman"/>
        </w:rPr>
        <w:t>5</w:t>
      </w:r>
      <w:r w:rsidRPr="009B5CA7">
        <w:rPr>
          <w:rFonts w:cs="Times New Roman"/>
        </w:rPr>
        <w:t xml:space="preserve"> jäetakse välja sõnad „või </w:t>
      </w:r>
      <w:proofErr w:type="spellStart"/>
      <w:r w:rsidRPr="009B5CA7">
        <w:rPr>
          <w:rFonts w:cs="Times New Roman"/>
        </w:rPr>
        <w:t>kõrvaltingimustele</w:t>
      </w:r>
      <w:proofErr w:type="spellEnd"/>
      <w:r w:rsidRPr="009B5CA7">
        <w:rPr>
          <w:rFonts w:cs="Times New Roman"/>
        </w:rPr>
        <w:t>“;</w:t>
      </w:r>
    </w:p>
    <w:p w14:paraId="325C61DD" w14:textId="77777777" w:rsidR="00E60632" w:rsidRPr="004D3176" w:rsidRDefault="00E60632" w:rsidP="00E60632">
      <w:pPr>
        <w:pStyle w:val="paragraph"/>
        <w:spacing w:before="0" w:beforeAutospacing="0" w:after="0" w:afterAutospacing="0"/>
        <w:jc w:val="both"/>
        <w:textAlignment w:val="baseline"/>
        <w:rPr>
          <w:b/>
          <w:bCs/>
        </w:rPr>
      </w:pPr>
    </w:p>
    <w:p w14:paraId="1D2319A1" w14:textId="22DC4F39" w:rsidR="00E60632" w:rsidRPr="00EF2FFD" w:rsidRDefault="00E60632" w:rsidP="00E60632">
      <w:pPr>
        <w:pStyle w:val="Vahedeta"/>
        <w:jc w:val="both"/>
        <w:rPr>
          <w:rFonts w:ascii="Times New Roman" w:hAnsi="Times New Roman" w:cs="Times New Roman"/>
          <w:strike/>
          <w:sz w:val="24"/>
          <w:szCs w:val="24"/>
        </w:rPr>
      </w:pPr>
      <w:r>
        <w:rPr>
          <w:rFonts w:ascii="Times New Roman" w:hAnsi="Times New Roman" w:cs="Times New Roman"/>
          <w:b/>
          <w:bCs/>
          <w:sz w:val="24"/>
          <w:szCs w:val="24"/>
        </w:rPr>
        <w:t>4</w:t>
      </w:r>
      <w:r w:rsidR="00455F5D">
        <w:rPr>
          <w:rFonts w:ascii="Times New Roman" w:hAnsi="Times New Roman" w:cs="Times New Roman"/>
          <w:b/>
          <w:bCs/>
          <w:sz w:val="24"/>
          <w:szCs w:val="24"/>
        </w:rPr>
        <w:t>1</w:t>
      </w:r>
      <w:r>
        <w:rPr>
          <w:rFonts w:ascii="Times New Roman" w:hAnsi="Times New Roman" w:cs="Times New Roman"/>
          <w:b/>
          <w:bCs/>
          <w:sz w:val="24"/>
          <w:szCs w:val="24"/>
        </w:rPr>
        <w:t xml:space="preserve">) </w:t>
      </w:r>
      <w:r w:rsidRPr="19C5ABB6">
        <w:rPr>
          <w:rFonts w:ascii="Times New Roman" w:hAnsi="Times New Roman" w:cs="Times New Roman"/>
          <w:sz w:val="24"/>
          <w:szCs w:val="24"/>
        </w:rPr>
        <w:t xml:space="preserve">paragrahvi 51 </w:t>
      </w:r>
      <w:r>
        <w:rPr>
          <w:rFonts w:ascii="Times New Roman" w:hAnsi="Times New Roman" w:cs="Times New Roman"/>
          <w:sz w:val="24"/>
          <w:szCs w:val="24"/>
        </w:rPr>
        <w:t xml:space="preserve">lõige </w:t>
      </w:r>
      <w:r w:rsidRPr="00BC2F23">
        <w:rPr>
          <w:rFonts w:ascii="Times New Roman" w:hAnsi="Times New Roman" w:cs="Times New Roman"/>
          <w:sz w:val="24"/>
          <w:szCs w:val="24"/>
        </w:rPr>
        <w:t>6 muudetakse ja sõnastatakse järgmiselt</w:t>
      </w:r>
      <w:r>
        <w:rPr>
          <w:rFonts w:ascii="Times New Roman" w:hAnsi="Times New Roman" w:cs="Times New Roman"/>
          <w:sz w:val="24"/>
          <w:szCs w:val="24"/>
        </w:rPr>
        <w:t xml:space="preserve">: </w:t>
      </w:r>
    </w:p>
    <w:p w14:paraId="669AEDC2" w14:textId="77777777" w:rsidR="00E60632" w:rsidRDefault="00E60632" w:rsidP="00E60632">
      <w:pPr>
        <w:pStyle w:val="Vahedeta"/>
        <w:jc w:val="both"/>
        <w:rPr>
          <w:rFonts w:ascii="Times New Roman" w:hAnsi="Times New Roman" w:cs="Times New Roman"/>
          <w:sz w:val="24"/>
          <w:szCs w:val="24"/>
        </w:rPr>
      </w:pPr>
    </w:p>
    <w:p w14:paraId="60A01520" w14:textId="77777777" w:rsidR="00E60632" w:rsidRPr="00611A1A" w:rsidRDefault="00E60632" w:rsidP="00E60632">
      <w:pPr>
        <w:pStyle w:val="Vahedeta"/>
        <w:jc w:val="both"/>
        <w:rPr>
          <w:rFonts w:ascii="Times New Roman" w:hAnsi="Times New Roman" w:cs="Times New Roman"/>
          <w:sz w:val="24"/>
          <w:szCs w:val="24"/>
        </w:rPr>
      </w:pPr>
      <w:r w:rsidRPr="007E3E6E">
        <w:rPr>
          <w:rFonts w:ascii="Times New Roman" w:hAnsi="Times New Roman" w:cs="Times New Roman"/>
          <w:sz w:val="24"/>
          <w:szCs w:val="24"/>
          <w:bdr w:val="none" w:sz="0" w:space="0" w:color="auto" w:frame="1"/>
          <w:shd w:val="clear" w:color="auto" w:fill="FFFFFF"/>
        </w:rPr>
        <w:t>„(</w:t>
      </w:r>
      <w:r w:rsidRPr="007E3E6E">
        <w:rPr>
          <w:rFonts w:ascii="Times New Roman" w:hAnsi="Times New Roman" w:cs="Times New Roman"/>
          <w:sz w:val="24"/>
          <w:szCs w:val="24"/>
          <w:shd w:val="clear" w:color="auto" w:fill="FFFFFF"/>
        </w:rPr>
        <w:t xml:space="preserve">6) Tarbijakaitse ja Tehnilise Järelevalve Amet </w:t>
      </w:r>
      <w:r w:rsidRPr="00611A1A">
        <w:rPr>
          <w:rFonts w:ascii="Times New Roman" w:hAnsi="Times New Roman" w:cs="Times New Roman"/>
          <w:sz w:val="24"/>
          <w:szCs w:val="24"/>
          <w:shd w:val="clear" w:color="auto" w:fill="FFFFFF"/>
        </w:rPr>
        <w:t xml:space="preserve">võib teha </w:t>
      </w:r>
      <w:bookmarkStart w:id="199" w:name="_Hlk193112236"/>
      <w:r w:rsidRPr="00611A1A">
        <w:rPr>
          <w:rFonts w:ascii="Times New Roman" w:hAnsi="Times New Roman" w:cs="Times New Roman"/>
          <w:sz w:val="24"/>
          <w:szCs w:val="24"/>
        </w:rPr>
        <w:t xml:space="preserve">väljastpoolt Euroopa Liitu pärit </w:t>
      </w:r>
      <w:bookmarkStart w:id="200" w:name="_Hlk193112203"/>
      <w:bookmarkEnd w:id="199"/>
      <w:r w:rsidRPr="00611A1A">
        <w:rPr>
          <w:rFonts w:ascii="Times New Roman" w:hAnsi="Times New Roman" w:cs="Times New Roman"/>
          <w:sz w:val="24"/>
          <w:szCs w:val="24"/>
          <w:shd w:val="clear" w:color="auto" w:fill="FFFFFF"/>
        </w:rPr>
        <w:t xml:space="preserve">audiovisuaalmeedia teenuse </w:t>
      </w:r>
      <w:proofErr w:type="spellStart"/>
      <w:r w:rsidRPr="00611A1A">
        <w:rPr>
          <w:rFonts w:ascii="Times New Roman" w:hAnsi="Times New Roman" w:cs="Times New Roman"/>
          <w:sz w:val="24"/>
          <w:szCs w:val="24"/>
          <w:shd w:val="clear" w:color="auto" w:fill="FFFFFF"/>
        </w:rPr>
        <w:t>taasedastajale</w:t>
      </w:r>
      <w:proofErr w:type="spellEnd"/>
      <w:r w:rsidRPr="00611A1A">
        <w:rPr>
          <w:rFonts w:ascii="Times New Roman" w:hAnsi="Times New Roman" w:cs="Times New Roman"/>
          <w:sz w:val="24"/>
          <w:szCs w:val="24"/>
          <w:shd w:val="clear" w:color="auto" w:fill="FFFFFF"/>
        </w:rPr>
        <w:t xml:space="preserve"> </w:t>
      </w:r>
      <w:proofErr w:type="spellStart"/>
      <w:r w:rsidRPr="00611A1A">
        <w:rPr>
          <w:rFonts w:ascii="Times New Roman" w:hAnsi="Times New Roman" w:cs="Times New Roman"/>
          <w:sz w:val="24"/>
          <w:szCs w:val="24"/>
          <w:shd w:val="clear" w:color="auto" w:fill="FFFFFF"/>
        </w:rPr>
        <w:t>taasedastamise</w:t>
      </w:r>
      <w:proofErr w:type="spellEnd"/>
      <w:r w:rsidRPr="00611A1A">
        <w:rPr>
          <w:rFonts w:ascii="Times New Roman" w:hAnsi="Times New Roman" w:cs="Times New Roman"/>
          <w:sz w:val="24"/>
          <w:szCs w:val="24"/>
          <w:shd w:val="clear" w:color="auto" w:fill="FFFFFF"/>
        </w:rPr>
        <w:t xml:space="preserve"> lõpetamise ettekirjutuse, kui:</w:t>
      </w:r>
    </w:p>
    <w:p w14:paraId="78574ACF" w14:textId="77777777" w:rsidR="00E60632" w:rsidRPr="00371B72" w:rsidRDefault="00E60632" w:rsidP="00E60632">
      <w:pPr>
        <w:pStyle w:val="Vahedeta"/>
        <w:jc w:val="both"/>
        <w:rPr>
          <w:rFonts w:ascii="Times New Roman" w:hAnsi="Times New Roman" w:cs="Times New Roman"/>
          <w:sz w:val="24"/>
          <w:szCs w:val="24"/>
        </w:rPr>
      </w:pPr>
      <w:r w:rsidRPr="00611A1A">
        <w:rPr>
          <w:rFonts w:ascii="Times New Roman" w:hAnsi="Times New Roman" w:cs="Times New Roman"/>
          <w:sz w:val="24"/>
          <w:szCs w:val="24"/>
        </w:rPr>
        <w:t xml:space="preserve">1) väljastpoolt Euroopa Liitu pärit </w:t>
      </w:r>
      <w:proofErr w:type="spellStart"/>
      <w:r w:rsidRPr="00611A1A">
        <w:rPr>
          <w:rFonts w:ascii="Times New Roman" w:hAnsi="Times New Roman" w:cs="Times New Roman"/>
          <w:sz w:val="24"/>
          <w:szCs w:val="24"/>
        </w:rPr>
        <w:t>taasedastatav</w:t>
      </w:r>
      <w:proofErr w:type="spellEnd"/>
      <w:r w:rsidRPr="00611A1A">
        <w:rPr>
          <w:rFonts w:ascii="Times New Roman" w:hAnsi="Times New Roman" w:cs="Times New Roman"/>
          <w:sz w:val="24"/>
          <w:szCs w:val="24"/>
        </w:rPr>
        <w:t xml:space="preserve"> audiovisuaalmeedia </w:t>
      </w:r>
      <w:r w:rsidRPr="001E60B8">
        <w:rPr>
          <w:rFonts w:ascii="Times New Roman" w:hAnsi="Times New Roman" w:cs="Times New Roman"/>
          <w:sz w:val="24"/>
          <w:szCs w:val="24"/>
          <w:rPrChange w:id="201" w:author="Merike Koppel - JUSTDIGI" w:date="2025-09-22T15:20:00Z" w16du:dateUtc="2025-09-22T12:20:00Z">
            <w:rPr>
              <w:rFonts w:ascii="Times New Roman" w:hAnsi="Times New Roman" w:cs="Times New Roman"/>
              <w:sz w:val="24"/>
              <w:szCs w:val="24"/>
              <w:highlight w:val="yellow"/>
            </w:rPr>
          </w:rPrChange>
        </w:rPr>
        <w:t>teenus rikub oluliselt</w:t>
      </w:r>
      <w:r w:rsidRPr="00611A1A">
        <w:rPr>
          <w:rFonts w:ascii="Times New Roman" w:hAnsi="Times New Roman" w:cs="Times New Roman"/>
          <w:sz w:val="24"/>
          <w:szCs w:val="24"/>
        </w:rPr>
        <w:t xml:space="preserve"> </w:t>
      </w:r>
      <w:r w:rsidRPr="00371B72">
        <w:rPr>
          <w:rFonts w:ascii="Times New Roman" w:hAnsi="Times New Roman" w:cs="Times New Roman"/>
          <w:sz w:val="24"/>
          <w:szCs w:val="24"/>
        </w:rPr>
        <w:t>käesoleva seaduse §-s 19 sätestatud nõudeid, kahjustab rahvastiku tervist või ühiskonna turvalisust, sealhulgas riigi julgeoleku ja riigikaitse tagamist, või kujutab rahvastiku tervisele või ühiskonna turvalisusele olulist ohtu;</w:t>
      </w:r>
    </w:p>
    <w:p w14:paraId="47DDCD67" w14:textId="77777777" w:rsidR="00E60632" w:rsidRPr="00371B72" w:rsidRDefault="00E60632" w:rsidP="00E60632">
      <w:pPr>
        <w:pStyle w:val="paragraph"/>
        <w:spacing w:before="0" w:beforeAutospacing="0" w:after="0" w:afterAutospacing="0"/>
        <w:jc w:val="both"/>
        <w:textAlignment w:val="baseline"/>
      </w:pPr>
      <w:r w:rsidRPr="00371B72">
        <w:t xml:space="preserve">2) väljastpoolt Euroopa Liitu pärit </w:t>
      </w:r>
      <w:proofErr w:type="spellStart"/>
      <w:r w:rsidRPr="00371B72">
        <w:t>taasedastatava</w:t>
      </w:r>
      <w:proofErr w:type="spellEnd"/>
      <w:r w:rsidRPr="00371B72">
        <w:t xml:space="preserve"> audiovisuaalmeedia teenuse osutaja või tema juhtorgani liige või audiovisuaalmeedia teenuse osutaja tegelik kasusaaja võib kahjustada ühiskonna turvalisust, sealhulgas riigi julgeoleku ja riigikaitse tagamist, või kujutada endast olulist ohtu ühiskonna turvalisusele; </w:t>
      </w:r>
    </w:p>
    <w:p w14:paraId="282022D4" w14:textId="77777777" w:rsidR="00E60632" w:rsidRPr="00611A1A" w:rsidRDefault="00E60632" w:rsidP="00E60632">
      <w:pPr>
        <w:pStyle w:val="Vahedeta"/>
        <w:jc w:val="both"/>
        <w:rPr>
          <w:rFonts w:ascii="Times New Roman" w:hAnsi="Times New Roman" w:cs="Times New Roman"/>
          <w:sz w:val="24"/>
          <w:szCs w:val="24"/>
        </w:rPr>
      </w:pPr>
      <w:r w:rsidRPr="00371B72">
        <w:rPr>
          <w:rFonts w:ascii="Times New Roman" w:hAnsi="Times New Roman" w:cs="Times New Roman"/>
          <w:sz w:val="24"/>
          <w:szCs w:val="24"/>
        </w:rPr>
        <w:t xml:space="preserve">3) väljastpoolt Euroopa Liitu pärit </w:t>
      </w:r>
      <w:proofErr w:type="spellStart"/>
      <w:r w:rsidRPr="00371B72">
        <w:rPr>
          <w:rFonts w:ascii="Times New Roman" w:hAnsi="Times New Roman" w:cs="Times New Roman"/>
          <w:sz w:val="24"/>
          <w:szCs w:val="24"/>
        </w:rPr>
        <w:t>taasedastatava</w:t>
      </w:r>
      <w:proofErr w:type="spellEnd"/>
      <w:r w:rsidRPr="00371B72">
        <w:rPr>
          <w:rFonts w:ascii="Times New Roman" w:hAnsi="Times New Roman" w:cs="Times New Roman"/>
          <w:sz w:val="24"/>
          <w:szCs w:val="24"/>
        </w:rPr>
        <w:t xml:space="preserve"> audiovisuaalmeedia teenuse osutaja vastutava toimetaja, tegeliku kasusaaja või juhatuse liikme elamisluba on kehtetuks tunnistatud või tema</w:t>
      </w:r>
      <w:r w:rsidRPr="00611A1A">
        <w:rPr>
          <w:rFonts w:ascii="Times New Roman" w:hAnsi="Times New Roman" w:cs="Times New Roman"/>
          <w:sz w:val="24"/>
          <w:szCs w:val="24"/>
        </w:rPr>
        <w:t xml:space="preserve"> elamisõigus lõpetatud või elamisõiguse pikendamisest keeldutud, kuna ta kujutab endast ohtu avalikule korrale või riigi julgeolekule;</w:t>
      </w:r>
    </w:p>
    <w:p w14:paraId="2DCD8D8A" w14:textId="4A67D77E" w:rsidR="00E60632" w:rsidRPr="002523D6" w:rsidRDefault="00C01C13" w:rsidP="00E60632">
      <w:pPr>
        <w:pStyle w:val="Vahedeta"/>
        <w:jc w:val="both"/>
        <w:rPr>
          <w:rFonts w:ascii="Times New Roman" w:hAnsi="Times New Roman" w:cs="Times New Roman"/>
          <w:sz w:val="24"/>
          <w:szCs w:val="24"/>
        </w:rPr>
      </w:pPr>
      <w:r>
        <w:rPr>
          <w:rFonts w:ascii="Times New Roman" w:hAnsi="Times New Roman" w:cs="Times New Roman"/>
          <w:sz w:val="24"/>
          <w:szCs w:val="24"/>
        </w:rPr>
        <w:lastRenderedPageBreak/>
        <w:t>4</w:t>
      </w:r>
      <w:r w:rsidR="00E60632" w:rsidRPr="002523D6">
        <w:rPr>
          <w:rFonts w:ascii="Times New Roman" w:hAnsi="Times New Roman" w:cs="Times New Roman"/>
          <w:sz w:val="24"/>
          <w:szCs w:val="24"/>
        </w:rPr>
        <w:t xml:space="preserve">) väljastpoolt Euroopa Liitu pärit audiovisuaalmeedia teenuse </w:t>
      </w:r>
      <w:proofErr w:type="spellStart"/>
      <w:r w:rsidR="00E60632" w:rsidRPr="002523D6">
        <w:rPr>
          <w:rFonts w:ascii="Times New Roman" w:hAnsi="Times New Roman" w:cs="Times New Roman"/>
          <w:sz w:val="24"/>
          <w:szCs w:val="24"/>
        </w:rPr>
        <w:t>taasedastamist</w:t>
      </w:r>
      <w:proofErr w:type="spellEnd"/>
      <w:r w:rsidR="00E60632" w:rsidRPr="002523D6">
        <w:rPr>
          <w:rFonts w:ascii="Times New Roman" w:hAnsi="Times New Roman" w:cs="Times New Roman"/>
          <w:sz w:val="24"/>
          <w:szCs w:val="24"/>
        </w:rPr>
        <w:t xml:space="preserve"> on viimase aasta jooksul Euroopa Liidu liikmesriigis piiratud Euroopa Parlamendi ja nõukogu direktiivi 2010/13/EL või Euroopa meediavabaduse määruse alusel;</w:t>
      </w:r>
    </w:p>
    <w:p w14:paraId="41BBB86E" w14:textId="5DB5237F" w:rsidR="00E60632" w:rsidRPr="002523D6" w:rsidRDefault="00C01C13" w:rsidP="00E60632">
      <w:pPr>
        <w:pStyle w:val="Vahedeta"/>
        <w:jc w:val="both"/>
        <w:rPr>
          <w:rFonts w:ascii="Times New Roman" w:hAnsi="Times New Roman" w:cs="Times New Roman"/>
          <w:sz w:val="24"/>
          <w:szCs w:val="24"/>
        </w:rPr>
      </w:pPr>
      <w:r>
        <w:rPr>
          <w:rFonts w:ascii="Times New Roman" w:hAnsi="Times New Roman" w:cs="Times New Roman"/>
          <w:sz w:val="24"/>
          <w:szCs w:val="24"/>
        </w:rPr>
        <w:t>5</w:t>
      </w:r>
      <w:r w:rsidR="00E60632" w:rsidRPr="002523D6">
        <w:rPr>
          <w:rFonts w:ascii="Times New Roman" w:hAnsi="Times New Roman" w:cs="Times New Roman"/>
          <w:sz w:val="24"/>
          <w:szCs w:val="24"/>
        </w:rPr>
        <w:t xml:space="preserve">) </w:t>
      </w:r>
      <w:proofErr w:type="spellStart"/>
      <w:r w:rsidR="00E60632" w:rsidRPr="002523D6">
        <w:rPr>
          <w:rFonts w:ascii="Times New Roman" w:hAnsi="Times New Roman" w:cs="Times New Roman"/>
          <w:sz w:val="24"/>
          <w:szCs w:val="24"/>
        </w:rPr>
        <w:t>taasedastatava</w:t>
      </w:r>
      <w:proofErr w:type="spellEnd"/>
      <w:r w:rsidR="00E60632" w:rsidRPr="002523D6">
        <w:rPr>
          <w:rFonts w:ascii="Times New Roman" w:hAnsi="Times New Roman" w:cs="Times New Roman"/>
          <w:sz w:val="24"/>
          <w:szCs w:val="24"/>
        </w:rPr>
        <w:t xml:space="preserve"> audiovisuaalmeedia teenuse </w:t>
      </w:r>
      <w:r w:rsidR="00E60632" w:rsidRPr="00942FC8">
        <w:rPr>
          <w:rFonts w:ascii="Times New Roman" w:hAnsi="Times New Roman" w:cs="Times New Roman"/>
          <w:sz w:val="24"/>
          <w:szCs w:val="24"/>
        </w:rPr>
        <w:t>osutaja vastab muudele Euroopa meediavabaduse määruse artikli 17 lõike 4 alusel Euroopa meediateenuste nõukoja kehtestatud kriteeriumidele</w:t>
      </w:r>
      <w:bookmarkEnd w:id="200"/>
      <w:r w:rsidR="00E60632" w:rsidRPr="00942FC8">
        <w:rPr>
          <w:rFonts w:ascii="Times New Roman" w:hAnsi="Times New Roman" w:cs="Times New Roman"/>
          <w:sz w:val="24"/>
          <w:szCs w:val="24"/>
        </w:rPr>
        <w:t>.“;</w:t>
      </w:r>
      <w:r w:rsidR="00E60632">
        <w:rPr>
          <w:rFonts w:ascii="Times New Roman" w:hAnsi="Times New Roman" w:cs="Times New Roman"/>
          <w:sz w:val="24"/>
          <w:szCs w:val="24"/>
        </w:rPr>
        <w:t xml:space="preserve"> </w:t>
      </w:r>
    </w:p>
    <w:p w14:paraId="599F30DF" w14:textId="77777777" w:rsidR="00E60632" w:rsidRDefault="00E60632" w:rsidP="00E60632">
      <w:pPr>
        <w:pStyle w:val="Vahedeta"/>
        <w:jc w:val="both"/>
        <w:rPr>
          <w:rFonts w:ascii="Times New Roman" w:hAnsi="Times New Roman" w:cs="Times New Roman"/>
          <w:sz w:val="24"/>
          <w:szCs w:val="24"/>
        </w:rPr>
      </w:pPr>
    </w:p>
    <w:p w14:paraId="4B22BDD7" w14:textId="12AAC2F4" w:rsidR="00E60632" w:rsidRDefault="00E60632" w:rsidP="00E60632">
      <w:pPr>
        <w:pStyle w:val="Vahedeta"/>
        <w:jc w:val="both"/>
        <w:rPr>
          <w:rFonts w:ascii="Times New Roman" w:hAnsi="Times New Roman" w:cs="Times New Roman"/>
          <w:sz w:val="24"/>
          <w:szCs w:val="24"/>
        </w:rPr>
      </w:pPr>
      <w:r w:rsidRPr="00BC2F23">
        <w:rPr>
          <w:rFonts w:ascii="Times New Roman" w:hAnsi="Times New Roman" w:cs="Times New Roman"/>
          <w:b/>
          <w:bCs/>
          <w:sz w:val="24"/>
          <w:szCs w:val="24"/>
        </w:rPr>
        <w:t>4</w:t>
      </w:r>
      <w:r w:rsidR="00455F5D">
        <w:rPr>
          <w:rFonts w:ascii="Times New Roman" w:hAnsi="Times New Roman" w:cs="Times New Roman"/>
          <w:b/>
          <w:bCs/>
          <w:sz w:val="24"/>
          <w:szCs w:val="24"/>
        </w:rPr>
        <w:t>2</w:t>
      </w:r>
      <w:r w:rsidRPr="00BC2F23">
        <w:rPr>
          <w:rFonts w:ascii="Times New Roman" w:hAnsi="Times New Roman" w:cs="Times New Roman"/>
          <w:b/>
          <w:bCs/>
          <w:sz w:val="24"/>
          <w:szCs w:val="24"/>
        </w:rPr>
        <w:t>)</w:t>
      </w:r>
      <w:r w:rsidRPr="00705B3B">
        <w:rPr>
          <w:rFonts w:ascii="Times New Roman" w:hAnsi="Times New Roman" w:cs="Times New Roman"/>
          <w:sz w:val="24"/>
          <w:szCs w:val="24"/>
        </w:rPr>
        <w:t xml:space="preserve"> paragrahvi 51 täiendatakse lõikega 6</w:t>
      </w:r>
      <w:r w:rsidRPr="00705B3B">
        <w:rPr>
          <w:rFonts w:ascii="Times New Roman" w:hAnsi="Times New Roman" w:cs="Times New Roman"/>
          <w:sz w:val="24"/>
          <w:szCs w:val="24"/>
          <w:vertAlign w:val="superscript"/>
        </w:rPr>
        <w:t>1</w:t>
      </w:r>
      <w:r w:rsidRPr="00705B3B">
        <w:rPr>
          <w:rFonts w:ascii="Times New Roman" w:hAnsi="Times New Roman" w:cs="Times New Roman"/>
          <w:sz w:val="24"/>
          <w:szCs w:val="24"/>
        </w:rPr>
        <w:t xml:space="preserve"> järgmises sõnastuses:</w:t>
      </w:r>
      <w:r w:rsidRPr="19C5ABB6">
        <w:rPr>
          <w:rFonts w:ascii="Times New Roman" w:hAnsi="Times New Roman" w:cs="Times New Roman"/>
          <w:sz w:val="24"/>
          <w:szCs w:val="24"/>
        </w:rPr>
        <w:t xml:space="preserve"> </w:t>
      </w:r>
    </w:p>
    <w:p w14:paraId="0ED9D15A" w14:textId="77777777" w:rsidR="00E60632" w:rsidRDefault="00E60632" w:rsidP="00E60632">
      <w:pPr>
        <w:pStyle w:val="Vahedeta"/>
        <w:jc w:val="both"/>
        <w:rPr>
          <w:rFonts w:ascii="Times New Roman" w:hAnsi="Times New Roman" w:cs="Times New Roman"/>
          <w:sz w:val="24"/>
          <w:szCs w:val="24"/>
        </w:rPr>
      </w:pPr>
    </w:p>
    <w:p w14:paraId="554120EB" w14:textId="77777777" w:rsidR="00E60632" w:rsidRDefault="00E60632" w:rsidP="00E60632">
      <w:pPr>
        <w:pStyle w:val="Vahedeta"/>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Pr>
          <w:rFonts w:ascii="Times New Roman" w:hAnsi="Times New Roman" w:cs="Times New Roman"/>
          <w:sz w:val="24"/>
          <w:szCs w:val="24"/>
        </w:rPr>
        <w:t>(6</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7E3E6E">
        <w:rPr>
          <w:rFonts w:ascii="Times New Roman" w:hAnsi="Times New Roman" w:cs="Times New Roman"/>
          <w:sz w:val="24"/>
          <w:szCs w:val="24"/>
          <w:shd w:val="clear" w:color="auto" w:fill="FFFFFF"/>
        </w:rPr>
        <w:t xml:space="preserve">Tarbijakaitse ja Tehnilise Järelevalve Amet </w:t>
      </w:r>
      <w:r w:rsidRPr="00BC2F23">
        <w:rPr>
          <w:rFonts w:ascii="Times New Roman" w:hAnsi="Times New Roman" w:cs="Times New Roman"/>
          <w:sz w:val="24"/>
          <w:szCs w:val="24"/>
          <w:shd w:val="clear" w:color="auto" w:fill="FFFFFF"/>
        </w:rPr>
        <w:t>teeb</w:t>
      </w:r>
      <w:r w:rsidRPr="007E3E6E">
        <w:rPr>
          <w:rFonts w:ascii="Times New Roman" w:hAnsi="Times New Roman" w:cs="Times New Roman"/>
          <w:sz w:val="24"/>
          <w:szCs w:val="24"/>
          <w:shd w:val="clear" w:color="auto" w:fill="FFFFFF"/>
        </w:rPr>
        <w:t xml:space="preserve"> </w:t>
      </w:r>
      <w:r w:rsidRPr="007E3E6E">
        <w:rPr>
          <w:rFonts w:ascii="Times New Roman" w:hAnsi="Times New Roman" w:cs="Times New Roman"/>
          <w:sz w:val="24"/>
          <w:szCs w:val="24"/>
        </w:rPr>
        <w:t xml:space="preserve">väljastpoolt Euroopa Liitu pärit </w:t>
      </w:r>
      <w:r w:rsidRPr="007E3E6E">
        <w:rPr>
          <w:rFonts w:ascii="Times New Roman" w:hAnsi="Times New Roman" w:cs="Times New Roman"/>
          <w:sz w:val="24"/>
          <w:szCs w:val="24"/>
          <w:shd w:val="clear" w:color="auto" w:fill="FFFFFF"/>
        </w:rPr>
        <w:t xml:space="preserve">audiovisuaalmeedia teenuse </w:t>
      </w:r>
      <w:proofErr w:type="spellStart"/>
      <w:r w:rsidRPr="007E3E6E">
        <w:rPr>
          <w:rFonts w:ascii="Times New Roman" w:hAnsi="Times New Roman" w:cs="Times New Roman"/>
          <w:sz w:val="24"/>
          <w:szCs w:val="24"/>
          <w:shd w:val="clear" w:color="auto" w:fill="FFFFFF"/>
        </w:rPr>
        <w:t>taasedastajale</w:t>
      </w:r>
      <w:proofErr w:type="spellEnd"/>
      <w:r w:rsidRPr="007E3E6E">
        <w:rPr>
          <w:rFonts w:ascii="Times New Roman" w:hAnsi="Times New Roman" w:cs="Times New Roman"/>
          <w:sz w:val="24"/>
          <w:szCs w:val="24"/>
          <w:shd w:val="clear" w:color="auto" w:fill="FFFFFF"/>
        </w:rPr>
        <w:t xml:space="preserve"> </w:t>
      </w:r>
      <w:proofErr w:type="spellStart"/>
      <w:r w:rsidRPr="007E3E6E">
        <w:rPr>
          <w:rFonts w:ascii="Times New Roman" w:hAnsi="Times New Roman" w:cs="Times New Roman"/>
          <w:sz w:val="24"/>
          <w:szCs w:val="24"/>
          <w:shd w:val="clear" w:color="auto" w:fill="FFFFFF"/>
        </w:rPr>
        <w:t>taasedastamise</w:t>
      </w:r>
      <w:proofErr w:type="spellEnd"/>
      <w:r w:rsidRPr="007E3E6E">
        <w:rPr>
          <w:rFonts w:ascii="Times New Roman" w:hAnsi="Times New Roman" w:cs="Times New Roman"/>
          <w:sz w:val="24"/>
          <w:szCs w:val="24"/>
          <w:shd w:val="clear" w:color="auto" w:fill="FFFFFF"/>
        </w:rPr>
        <w:t xml:space="preserve"> lõpetamise ettekirjutuse, kui:</w:t>
      </w:r>
    </w:p>
    <w:p w14:paraId="3E98AC31" w14:textId="77777777" w:rsidR="00E60632" w:rsidRPr="00BC2F23" w:rsidRDefault="00E60632" w:rsidP="00E60632">
      <w:pPr>
        <w:pStyle w:val="paragraph"/>
        <w:spacing w:before="0" w:beforeAutospacing="0" w:after="0" w:afterAutospacing="0"/>
        <w:jc w:val="both"/>
        <w:textAlignment w:val="baseline"/>
      </w:pPr>
      <w:r w:rsidRPr="00BC2F23">
        <w:t xml:space="preserve">1) väljastpoolt Euroopa Liitu pärit </w:t>
      </w:r>
      <w:proofErr w:type="spellStart"/>
      <w:r w:rsidRPr="00BC2F23">
        <w:t>taasedastatav</w:t>
      </w:r>
      <w:proofErr w:type="spellEnd"/>
      <w:r w:rsidRPr="00BC2F23">
        <w:t xml:space="preserve"> audiovisuaalmeedia teenus on Vabariigi Valitsuse, Euroopa Liidu või </w:t>
      </w:r>
      <w:commentRangeStart w:id="202"/>
      <w:r w:rsidRPr="004C7A83">
        <w:t>muude</w:t>
      </w:r>
      <w:r w:rsidRPr="00BC2F23">
        <w:t xml:space="preserve"> Eestile siduvate rahvusvaheliste sanktsioonide subjekt</w:t>
      </w:r>
      <w:commentRangeEnd w:id="202"/>
      <w:r w:rsidR="004C7A83">
        <w:rPr>
          <w:rStyle w:val="Kommentaariviide"/>
          <w:rFonts w:eastAsiaTheme="minorHAnsi" w:cstheme="minorBidi"/>
          <w:lang w:eastAsia="en-US"/>
        </w:rPr>
        <w:commentReference w:id="202"/>
      </w:r>
      <w:r w:rsidRPr="00BC2F23">
        <w:t>;</w:t>
      </w:r>
    </w:p>
    <w:p w14:paraId="02129EF5" w14:textId="5DFC66E6" w:rsidR="00E60632" w:rsidRPr="00BC2F23" w:rsidRDefault="00E60632" w:rsidP="00E60632">
      <w:pPr>
        <w:pStyle w:val="paragraph"/>
        <w:spacing w:before="0" w:beforeAutospacing="0" w:after="0" w:afterAutospacing="0"/>
        <w:jc w:val="both"/>
        <w:textAlignment w:val="baseline"/>
      </w:pPr>
      <w:r w:rsidRPr="00BC2F23">
        <w:t xml:space="preserve">2) väljastpoolt Euroopa Liitu pärit </w:t>
      </w:r>
      <w:proofErr w:type="spellStart"/>
      <w:r w:rsidRPr="00BC2F23">
        <w:t>taasedastatava</w:t>
      </w:r>
      <w:proofErr w:type="spellEnd"/>
      <w:r w:rsidRPr="00BC2F23">
        <w:t xml:space="preserve"> audiovisuaalmeedia teenuse osutaja või tema juhtorgani liige või audiovisuaalmeedia teenuse osutaja tegelik kasusaaja on Vabariigi Valitsuse, Euroopa Liidu või Eestile siduva rahvusvahelise sanktsiooni subjekt.“</w:t>
      </w:r>
      <w:r w:rsidR="00D645B4">
        <w:t>;</w:t>
      </w:r>
    </w:p>
    <w:p w14:paraId="1F68D79A" w14:textId="77777777" w:rsidR="00E60632" w:rsidRPr="00BC2F23" w:rsidRDefault="00E60632" w:rsidP="00E60632">
      <w:pPr>
        <w:pStyle w:val="Vahedeta"/>
        <w:jc w:val="both"/>
        <w:rPr>
          <w:rFonts w:ascii="Times New Roman" w:hAnsi="Times New Roman" w:cs="Times New Roman"/>
          <w:sz w:val="24"/>
          <w:szCs w:val="24"/>
          <w:shd w:val="clear" w:color="auto" w:fill="FFFFFF"/>
        </w:rPr>
      </w:pPr>
    </w:p>
    <w:p w14:paraId="2B904D3D" w14:textId="7113558C" w:rsidR="00E60632" w:rsidRPr="0080227F" w:rsidRDefault="00455F5D" w:rsidP="00E60632">
      <w:pPr>
        <w:pStyle w:val="Vahedeta"/>
        <w:jc w:val="both"/>
        <w:rPr>
          <w:rFonts w:ascii="Times New Roman" w:hAnsi="Times New Roman" w:cs="Times New Roman"/>
          <w:sz w:val="24"/>
          <w:szCs w:val="24"/>
          <w:shd w:val="clear" w:color="auto" w:fill="FFFFFF"/>
        </w:rPr>
      </w:pPr>
      <w:r w:rsidRPr="00455F5D">
        <w:rPr>
          <w:rFonts w:ascii="Times New Roman" w:hAnsi="Times New Roman" w:cs="Times New Roman"/>
          <w:b/>
          <w:bCs/>
          <w:sz w:val="24"/>
          <w:szCs w:val="24"/>
          <w:shd w:val="clear" w:color="auto" w:fill="FFFFFF"/>
        </w:rPr>
        <w:t>43</w:t>
      </w:r>
      <w:r w:rsidR="00E60632" w:rsidRPr="00455F5D">
        <w:rPr>
          <w:rFonts w:ascii="Times New Roman" w:hAnsi="Times New Roman" w:cs="Times New Roman"/>
          <w:b/>
          <w:bCs/>
          <w:sz w:val="24"/>
          <w:szCs w:val="24"/>
          <w:shd w:val="clear" w:color="auto" w:fill="FFFFFF"/>
        </w:rPr>
        <w:t>)</w:t>
      </w:r>
      <w:r w:rsidR="00E60632">
        <w:rPr>
          <w:rFonts w:ascii="Times New Roman" w:hAnsi="Times New Roman" w:cs="Times New Roman"/>
          <w:b/>
          <w:bCs/>
          <w:sz w:val="24"/>
          <w:szCs w:val="24"/>
          <w:shd w:val="clear" w:color="auto" w:fill="FFFFFF"/>
        </w:rPr>
        <w:t xml:space="preserve"> </w:t>
      </w:r>
      <w:r w:rsidR="00E60632" w:rsidRPr="0080227F">
        <w:rPr>
          <w:rFonts w:ascii="Times New Roman" w:hAnsi="Times New Roman" w:cs="Times New Roman"/>
          <w:sz w:val="24"/>
          <w:szCs w:val="24"/>
          <w:shd w:val="clear" w:color="auto" w:fill="FFFFFF"/>
        </w:rPr>
        <w:t>paragrahvi 54 lõi</w:t>
      </w:r>
      <w:r w:rsidR="00E60632">
        <w:rPr>
          <w:rFonts w:ascii="Times New Roman" w:hAnsi="Times New Roman" w:cs="Times New Roman"/>
          <w:sz w:val="24"/>
          <w:szCs w:val="24"/>
          <w:shd w:val="clear" w:color="auto" w:fill="FFFFFF"/>
        </w:rPr>
        <w:t>k</w:t>
      </w:r>
      <w:r w:rsidR="00E60632" w:rsidRPr="0080227F">
        <w:rPr>
          <w:rFonts w:ascii="Times New Roman" w:hAnsi="Times New Roman" w:cs="Times New Roman"/>
          <w:sz w:val="24"/>
          <w:szCs w:val="24"/>
          <w:shd w:val="clear" w:color="auto" w:fill="FFFFFF"/>
        </w:rPr>
        <w:t>e</w:t>
      </w:r>
      <w:r w:rsidR="00E60632">
        <w:rPr>
          <w:rFonts w:ascii="Times New Roman" w:hAnsi="Times New Roman" w:cs="Times New Roman"/>
          <w:sz w:val="24"/>
          <w:szCs w:val="24"/>
          <w:shd w:val="clear" w:color="auto" w:fill="FFFFFF"/>
        </w:rPr>
        <w:t>d</w:t>
      </w:r>
      <w:r w:rsidR="00E60632" w:rsidRPr="0080227F">
        <w:rPr>
          <w:rFonts w:ascii="Times New Roman" w:hAnsi="Times New Roman" w:cs="Times New Roman"/>
          <w:sz w:val="24"/>
          <w:szCs w:val="24"/>
          <w:shd w:val="clear" w:color="auto" w:fill="FFFFFF"/>
        </w:rPr>
        <w:t xml:space="preserve"> 2 </w:t>
      </w:r>
      <w:r w:rsidR="00E60632">
        <w:rPr>
          <w:rFonts w:ascii="Times New Roman" w:hAnsi="Times New Roman" w:cs="Times New Roman"/>
          <w:sz w:val="24"/>
          <w:szCs w:val="24"/>
          <w:shd w:val="clear" w:color="auto" w:fill="FFFFFF"/>
        </w:rPr>
        <w:t xml:space="preserve">ja 3 </w:t>
      </w:r>
      <w:r w:rsidR="00E60632" w:rsidRPr="0080227F">
        <w:rPr>
          <w:rFonts w:ascii="Times New Roman" w:hAnsi="Times New Roman" w:cs="Times New Roman"/>
          <w:sz w:val="24"/>
          <w:szCs w:val="24"/>
          <w:shd w:val="clear" w:color="auto" w:fill="FFFFFF"/>
        </w:rPr>
        <w:t>muudetakse ja sõnastatakse järgmiselt:</w:t>
      </w:r>
    </w:p>
    <w:p w14:paraId="59EFE936" w14:textId="77777777" w:rsidR="00E60632" w:rsidRPr="0080227F" w:rsidRDefault="00E60632" w:rsidP="00E60632">
      <w:pPr>
        <w:pStyle w:val="Vahedeta"/>
        <w:jc w:val="both"/>
        <w:rPr>
          <w:rFonts w:ascii="Times New Roman" w:hAnsi="Times New Roman" w:cs="Times New Roman"/>
          <w:sz w:val="24"/>
          <w:szCs w:val="24"/>
          <w:shd w:val="clear" w:color="auto" w:fill="FFFFFF"/>
        </w:rPr>
      </w:pPr>
    </w:p>
    <w:p w14:paraId="63D2A477" w14:textId="77777777" w:rsidR="00E60632" w:rsidRDefault="00E60632" w:rsidP="00E60632">
      <w:pPr>
        <w:pStyle w:val="Vahedeta"/>
        <w:jc w:val="both"/>
        <w:rPr>
          <w:rFonts w:ascii="Times New Roman" w:hAnsi="Times New Roman" w:cs="Times New Roman"/>
          <w:sz w:val="24"/>
          <w:szCs w:val="24"/>
          <w:shd w:val="clear" w:color="auto" w:fill="FFFFFF"/>
        </w:rPr>
      </w:pPr>
      <w:commentRangeStart w:id="203"/>
      <w:r w:rsidRPr="0080227F">
        <w:rPr>
          <w:rFonts w:ascii="Times New Roman" w:hAnsi="Times New Roman" w:cs="Times New Roman"/>
          <w:sz w:val="24"/>
          <w:szCs w:val="24"/>
          <w:shd w:val="clear" w:color="auto" w:fill="FFFFFF"/>
        </w:rPr>
        <w:t>„(2) Tarbijakaitse ja Tehnilise Järelevalve Amet on sõltumatu riiklik järelevalveasutus audiovisuaalmeedia teenuste direktiivi artikli 30 lõike 1 ja Euroopa meediavabaduse määruse tähenduses.</w:t>
      </w:r>
      <w:r>
        <w:rPr>
          <w:rFonts w:ascii="Times New Roman" w:hAnsi="Times New Roman" w:cs="Times New Roman"/>
          <w:sz w:val="24"/>
          <w:szCs w:val="24"/>
          <w:shd w:val="clear" w:color="auto" w:fill="FFFFFF"/>
        </w:rPr>
        <w:t xml:space="preserve"> </w:t>
      </w:r>
    </w:p>
    <w:p w14:paraId="22FC5FFE" w14:textId="77777777" w:rsidR="00E60632" w:rsidRPr="0080227F" w:rsidRDefault="00E60632" w:rsidP="00E60632">
      <w:pPr>
        <w:pStyle w:val="Vahedeta"/>
        <w:jc w:val="both"/>
        <w:rPr>
          <w:rFonts w:ascii="Times New Roman" w:hAnsi="Times New Roman" w:cs="Times New Roman"/>
          <w:sz w:val="24"/>
          <w:szCs w:val="24"/>
          <w:shd w:val="clear" w:color="auto" w:fill="FFFFFF"/>
        </w:rPr>
      </w:pPr>
    </w:p>
    <w:p w14:paraId="46FB694B" w14:textId="77777777" w:rsidR="00E60632" w:rsidRDefault="00E60632" w:rsidP="00E60632">
      <w:pPr>
        <w:pStyle w:val="Vahedeta"/>
        <w:jc w:val="both"/>
        <w:rPr>
          <w:rFonts w:ascii="Times New Roman" w:hAnsi="Times New Roman" w:cs="Times New Roman"/>
          <w:sz w:val="24"/>
          <w:szCs w:val="24"/>
          <w:shd w:val="clear" w:color="auto" w:fill="FFFFFF"/>
        </w:rPr>
      </w:pPr>
      <w:r w:rsidRPr="00C25B2A">
        <w:rPr>
          <w:rFonts w:ascii="Times New Roman" w:hAnsi="Times New Roman" w:cs="Times New Roman"/>
          <w:sz w:val="24"/>
          <w:szCs w:val="24"/>
          <w:shd w:val="clear" w:color="auto" w:fill="FFFFFF"/>
        </w:rPr>
        <w:t>(3) Tarbijakaitse ja Tehnilise Järelevalve Amet on käesolevast seadusest tulenevate ülesannete täitmisel sõltumatu ja lähtub oma tegevuses käesolevast seadusest, audiovisuaalmeedia teenuste direktiivi eesmärkidest, Euroopa meediavabaduse määrusest ja muudest õigusaktidest.“;</w:t>
      </w:r>
      <w:commentRangeEnd w:id="203"/>
      <w:r>
        <w:rPr>
          <w:rStyle w:val="Kommentaariviide"/>
        </w:rPr>
        <w:commentReference w:id="203"/>
      </w:r>
    </w:p>
    <w:p w14:paraId="360329CE" w14:textId="77777777" w:rsidR="00E60632" w:rsidRPr="00C25B2A" w:rsidRDefault="00E60632" w:rsidP="00E60632">
      <w:pPr>
        <w:pStyle w:val="Vahedeta"/>
        <w:jc w:val="both"/>
        <w:rPr>
          <w:rFonts w:ascii="Times New Roman" w:hAnsi="Times New Roman" w:cs="Times New Roman"/>
          <w:sz w:val="24"/>
          <w:szCs w:val="24"/>
          <w:shd w:val="clear" w:color="auto" w:fill="FFFFFF"/>
        </w:rPr>
      </w:pPr>
    </w:p>
    <w:p w14:paraId="32678938" w14:textId="0CBFA202" w:rsidR="00E60632" w:rsidRPr="00C25B2A" w:rsidRDefault="00455F5D" w:rsidP="00E60632">
      <w:pPr>
        <w:pStyle w:val="Vahedeta"/>
        <w:jc w:val="both"/>
        <w:rPr>
          <w:rFonts w:ascii="Times New Roman" w:hAnsi="Times New Roman" w:cs="Times New Roman"/>
          <w:strike/>
          <w:sz w:val="24"/>
          <w:szCs w:val="24"/>
          <w:shd w:val="clear" w:color="auto" w:fill="FFFFFF"/>
        </w:rPr>
      </w:pPr>
      <w:r w:rsidRPr="00455F5D">
        <w:rPr>
          <w:rFonts w:ascii="Times New Roman" w:hAnsi="Times New Roman" w:cs="Times New Roman"/>
          <w:b/>
          <w:bCs/>
          <w:sz w:val="24"/>
          <w:szCs w:val="24"/>
          <w:shd w:val="clear" w:color="auto" w:fill="FFFFFF"/>
        </w:rPr>
        <w:t>44</w:t>
      </w:r>
      <w:r w:rsidR="00E60632" w:rsidRPr="00455F5D">
        <w:rPr>
          <w:rFonts w:ascii="Times New Roman" w:hAnsi="Times New Roman" w:cs="Times New Roman"/>
          <w:b/>
          <w:bCs/>
          <w:sz w:val="24"/>
          <w:szCs w:val="24"/>
          <w:shd w:val="clear" w:color="auto" w:fill="FFFFFF"/>
        </w:rPr>
        <w:t>)</w:t>
      </w:r>
      <w:r w:rsidR="00E60632">
        <w:rPr>
          <w:rFonts w:ascii="Times New Roman" w:hAnsi="Times New Roman" w:cs="Times New Roman"/>
          <w:b/>
          <w:bCs/>
          <w:sz w:val="24"/>
          <w:szCs w:val="24"/>
          <w:shd w:val="clear" w:color="auto" w:fill="FFFFFF"/>
        </w:rPr>
        <w:t xml:space="preserve"> </w:t>
      </w:r>
      <w:r w:rsidR="00E60632" w:rsidRPr="00C25B2A">
        <w:rPr>
          <w:rFonts w:ascii="Times New Roman" w:hAnsi="Times New Roman" w:cs="Times New Roman"/>
          <w:sz w:val="24"/>
          <w:szCs w:val="24"/>
          <w:shd w:val="clear" w:color="auto" w:fill="FFFFFF"/>
        </w:rPr>
        <w:t>paragrahvi 54 lõike 4 punktis 4 asendatakse sõnad</w:t>
      </w:r>
      <w:r w:rsidR="00E60632" w:rsidRPr="00C25B2A">
        <w:rPr>
          <w:rFonts w:ascii="Times New Roman" w:hAnsi="Times New Roman" w:cs="Times New Roman"/>
          <w:b/>
          <w:bCs/>
          <w:sz w:val="24"/>
          <w:szCs w:val="24"/>
          <w:shd w:val="clear" w:color="auto" w:fill="FFFFFF"/>
        </w:rPr>
        <w:t xml:space="preserve"> </w:t>
      </w:r>
      <w:r w:rsidR="00E60632" w:rsidRPr="008717DD">
        <w:rPr>
          <w:rFonts w:ascii="Times New Roman" w:hAnsi="Times New Roman" w:cs="Times New Roman"/>
          <w:sz w:val="24"/>
          <w:szCs w:val="24"/>
          <w:shd w:val="clear" w:color="auto" w:fill="FFFFFF"/>
        </w:rPr>
        <w:t>„</w:t>
      </w:r>
      <w:r w:rsidR="00E60632" w:rsidRPr="008717DD">
        <w:rPr>
          <w:rFonts w:ascii="Times New Roman" w:hAnsi="Times New Roman" w:cs="Times New Roman"/>
          <w:color w:val="202020"/>
          <w:sz w:val="24"/>
          <w:szCs w:val="24"/>
          <w:shd w:val="clear" w:color="auto" w:fill="FFFFFF"/>
        </w:rPr>
        <w:t>E</w:t>
      </w:r>
      <w:r w:rsidR="00E60632" w:rsidRPr="00C25B2A">
        <w:rPr>
          <w:rFonts w:ascii="Times New Roman" w:hAnsi="Times New Roman" w:cs="Times New Roman"/>
          <w:color w:val="202020"/>
          <w:sz w:val="24"/>
          <w:szCs w:val="24"/>
          <w:shd w:val="clear" w:color="auto" w:fill="FFFFFF"/>
        </w:rPr>
        <w:t xml:space="preserve">uroopa järelevalveasutuste rühmas </w:t>
      </w:r>
      <w:r w:rsidR="00E60632" w:rsidRPr="00C25B2A">
        <w:rPr>
          <w:rFonts w:ascii="Times New Roman" w:hAnsi="Times New Roman" w:cs="Times New Roman"/>
          <w:sz w:val="24"/>
          <w:szCs w:val="24"/>
          <w:shd w:val="clear" w:color="auto" w:fill="FFFFFF"/>
        </w:rPr>
        <w:t xml:space="preserve">(ERGA)“ </w:t>
      </w:r>
      <w:r w:rsidR="00E60632" w:rsidRPr="00C25B2A">
        <w:rPr>
          <w:rFonts w:ascii="Times New Roman" w:hAnsi="Times New Roman" w:cs="Times New Roman"/>
          <w:color w:val="202020"/>
          <w:sz w:val="24"/>
          <w:szCs w:val="24"/>
          <w:shd w:val="clear" w:color="auto" w:fill="FFFFFF"/>
        </w:rPr>
        <w:t>sõnadega „Euroopa meediateenuste nõukojas“;</w:t>
      </w:r>
    </w:p>
    <w:p w14:paraId="49080AD3" w14:textId="77777777" w:rsidR="00E60632" w:rsidRDefault="00E60632" w:rsidP="00E60632">
      <w:pPr>
        <w:pStyle w:val="Vahedeta"/>
        <w:jc w:val="both"/>
        <w:rPr>
          <w:rFonts w:ascii="Times New Roman" w:hAnsi="Times New Roman" w:cs="Times New Roman"/>
          <w:strike/>
          <w:sz w:val="24"/>
          <w:szCs w:val="24"/>
          <w:shd w:val="clear" w:color="auto" w:fill="FFFFFF"/>
        </w:rPr>
      </w:pPr>
    </w:p>
    <w:p w14:paraId="5494268E" w14:textId="5009E735" w:rsidR="00E60632" w:rsidRPr="00D22C58" w:rsidRDefault="00455F5D" w:rsidP="00E60632">
      <w:pPr>
        <w:pStyle w:val="Vahedeta"/>
        <w:jc w:val="both"/>
        <w:rPr>
          <w:rFonts w:ascii="Times New Roman" w:hAnsi="Times New Roman" w:cs="Times New Roman"/>
          <w:sz w:val="24"/>
          <w:szCs w:val="24"/>
          <w:shd w:val="clear" w:color="auto" w:fill="FFFFFF"/>
        </w:rPr>
      </w:pPr>
      <w:r w:rsidRPr="00455F5D">
        <w:rPr>
          <w:rFonts w:ascii="Times New Roman" w:hAnsi="Times New Roman" w:cs="Times New Roman"/>
          <w:b/>
          <w:bCs/>
          <w:sz w:val="24"/>
          <w:szCs w:val="24"/>
          <w:shd w:val="clear" w:color="auto" w:fill="FFFFFF"/>
        </w:rPr>
        <w:t>45</w:t>
      </w:r>
      <w:r w:rsidR="00E60632" w:rsidRPr="00455F5D">
        <w:rPr>
          <w:rFonts w:ascii="Times New Roman" w:hAnsi="Times New Roman" w:cs="Times New Roman"/>
          <w:b/>
          <w:bCs/>
          <w:sz w:val="24"/>
          <w:szCs w:val="24"/>
          <w:shd w:val="clear" w:color="auto" w:fill="FFFFFF"/>
        </w:rPr>
        <w:t>)</w:t>
      </w:r>
      <w:r w:rsidR="00E60632">
        <w:rPr>
          <w:rFonts w:ascii="Times New Roman" w:hAnsi="Times New Roman" w:cs="Times New Roman"/>
          <w:b/>
          <w:bCs/>
          <w:sz w:val="24"/>
          <w:szCs w:val="24"/>
          <w:shd w:val="clear" w:color="auto" w:fill="FFFFFF"/>
        </w:rPr>
        <w:t xml:space="preserve"> </w:t>
      </w:r>
      <w:r w:rsidR="00E60632" w:rsidRPr="00D22C58">
        <w:rPr>
          <w:rFonts w:ascii="Times New Roman" w:hAnsi="Times New Roman" w:cs="Times New Roman"/>
          <w:sz w:val="24"/>
          <w:szCs w:val="24"/>
          <w:shd w:val="clear" w:color="auto" w:fill="FFFFFF"/>
        </w:rPr>
        <w:t>seadus</w:t>
      </w:r>
      <w:r>
        <w:rPr>
          <w:rFonts w:ascii="Times New Roman" w:hAnsi="Times New Roman" w:cs="Times New Roman"/>
          <w:sz w:val="24"/>
          <w:szCs w:val="24"/>
          <w:shd w:val="clear" w:color="auto" w:fill="FFFFFF"/>
        </w:rPr>
        <w:t>e</w:t>
      </w:r>
      <w:r w:rsidR="00371B72">
        <w:rPr>
          <w:rFonts w:ascii="Times New Roman" w:hAnsi="Times New Roman" w:cs="Times New Roman"/>
          <w:sz w:val="24"/>
          <w:szCs w:val="24"/>
          <w:shd w:val="clear" w:color="auto" w:fill="FFFFFF"/>
        </w:rPr>
        <w:t xml:space="preserve"> 8. peatükki</w:t>
      </w:r>
      <w:r w:rsidR="00E60632" w:rsidRPr="00D22C58">
        <w:rPr>
          <w:rFonts w:ascii="Times New Roman" w:hAnsi="Times New Roman" w:cs="Times New Roman"/>
          <w:sz w:val="24"/>
          <w:szCs w:val="24"/>
          <w:shd w:val="clear" w:color="auto" w:fill="FFFFFF"/>
        </w:rPr>
        <w:t xml:space="preserve"> täiendatakse §-ga </w:t>
      </w:r>
      <w:r w:rsidR="00E60632">
        <w:rPr>
          <w:rFonts w:ascii="Times New Roman" w:hAnsi="Times New Roman" w:cs="Times New Roman"/>
          <w:sz w:val="24"/>
          <w:szCs w:val="24"/>
          <w:shd w:val="clear" w:color="auto" w:fill="FFFFFF"/>
        </w:rPr>
        <w:t>56</w:t>
      </w:r>
      <w:r w:rsidR="00E60632" w:rsidRPr="00D22C58">
        <w:rPr>
          <w:rFonts w:ascii="Times New Roman" w:hAnsi="Times New Roman" w:cs="Times New Roman"/>
          <w:sz w:val="24"/>
          <w:szCs w:val="24"/>
          <w:shd w:val="clear" w:color="auto" w:fill="FFFFFF"/>
          <w:vertAlign w:val="superscript"/>
        </w:rPr>
        <w:t>2</w:t>
      </w:r>
      <w:r w:rsidR="00E60632" w:rsidRPr="00D22C58">
        <w:rPr>
          <w:rFonts w:ascii="Times New Roman" w:hAnsi="Times New Roman" w:cs="Times New Roman"/>
          <w:sz w:val="24"/>
          <w:szCs w:val="24"/>
          <w:shd w:val="clear" w:color="auto" w:fill="FFFFFF"/>
        </w:rPr>
        <w:t xml:space="preserve"> järgmises sõnastuses:</w:t>
      </w:r>
    </w:p>
    <w:p w14:paraId="5297F09F" w14:textId="77777777" w:rsidR="00E60632" w:rsidRDefault="00E60632" w:rsidP="00E60632">
      <w:pPr>
        <w:pStyle w:val="Vahedeta"/>
        <w:jc w:val="both"/>
        <w:rPr>
          <w:rFonts w:ascii="Times New Roman" w:hAnsi="Times New Roman" w:cs="Times New Roman"/>
          <w:strike/>
          <w:sz w:val="24"/>
          <w:szCs w:val="24"/>
          <w:shd w:val="clear" w:color="auto" w:fill="FFFFFF"/>
        </w:rPr>
      </w:pPr>
    </w:p>
    <w:p w14:paraId="29F6F834" w14:textId="77777777" w:rsidR="00E60632" w:rsidRPr="00C25B2A" w:rsidRDefault="00E60632" w:rsidP="00E60632">
      <w:pPr>
        <w:pStyle w:val="Vahedeta"/>
        <w:jc w:val="both"/>
        <w:rPr>
          <w:rFonts w:ascii="Times New Roman" w:hAnsi="Times New Roman" w:cs="Times New Roman"/>
          <w:sz w:val="24"/>
          <w:szCs w:val="24"/>
          <w:shd w:val="clear" w:color="auto" w:fill="FFFFFF"/>
        </w:rPr>
      </w:pPr>
      <w:r w:rsidRPr="00C25B2A">
        <w:rPr>
          <w:rFonts w:ascii="Times New Roman" w:hAnsi="Times New Roman" w:cs="Times New Roman"/>
          <w:b/>
          <w:bCs/>
          <w:sz w:val="24"/>
          <w:szCs w:val="24"/>
          <w:shd w:val="clear" w:color="auto" w:fill="FFFFFF"/>
        </w:rPr>
        <w:t>„§ 56</w:t>
      </w:r>
      <w:r w:rsidRPr="00C25B2A">
        <w:rPr>
          <w:rFonts w:ascii="Times New Roman" w:hAnsi="Times New Roman" w:cs="Times New Roman"/>
          <w:b/>
          <w:bCs/>
          <w:sz w:val="24"/>
          <w:szCs w:val="24"/>
          <w:shd w:val="clear" w:color="auto" w:fill="FFFFFF"/>
          <w:vertAlign w:val="superscript"/>
        </w:rPr>
        <w:t>2</w:t>
      </w:r>
      <w:r w:rsidRPr="00C25B2A">
        <w:rPr>
          <w:rFonts w:ascii="Times New Roman" w:hAnsi="Times New Roman" w:cs="Times New Roman"/>
          <w:b/>
          <w:bCs/>
          <w:sz w:val="24"/>
          <w:szCs w:val="24"/>
          <w:shd w:val="clear" w:color="auto" w:fill="FFFFFF"/>
        </w:rPr>
        <w:t>.   Tarbijakaitse ja Tehnilise Järelevalve Ameti õigus nõuda teavet</w:t>
      </w:r>
    </w:p>
    <w:p w14:paraId="029CA0B6" w14:textId="77777777" w:rsidR="00E60632" w:rsidRPr="00C25B2A" w:rsidRDefault="00E60632" w:rsidP="00E60632">
      <w:pPr>
        <w:pStyle w:val="Vahedeta"/>
        <w:jc w:val="both"/>
        <w:rPr>
          <w:rFonts w:ascii="Times New Roman" w:hAnsi="Times New Roman" w:cs="Times New Roman"/>
          <w:sz w:val="24"/>
          <w:szCs w:val="24"/>
          <w:shd w:val="clear" w:color="auto" w:fill="FFFFFF"/>
        </w:rPr>
      </w:pPr>
    </w:p>
    <w:p w14:paraId="4DCE13F9" w14:textId="4F74FDD8" w:rsidR="00E60632" w:rsidRPr="00C25B2A" w:rsidRDefault="00E60632" w:rsidP="00E60632">
      <w:pPr>
        <w:pStyle w:val="Vahedeta"/>
        <w:jc w:val="both"/>
        <w:rPr>
          <w:rFonts w:ascii="Times New Roman" w:hAnsi="Times New Roman" w:cs="Times New Roman"/>
          <w:sz w:val="24"/>
          <w:szCs w:val="24"/>
          <w:shd w:val="clear" w:color="auto" w:fill="FFFFFF"/>
        </w:rPr>
      </w:pPr>
      <w:r w:rsidRPr="00C25B2A">
        <w:rPr>
          <w:rFonts w:ascii="Times New Roman" w:hAnsi="Times New Roman" w:cs="Times New Roman"/>
          <w:sz w:val="24"/>
          <w:szCs w:val="24"/>
          <w:shd w:val="clear" w:color="auto" w:fill="FFFFFF"/>
        </w:rPr>
        <w:t>Tarbijakaitse ja Tehnilise Järelevalve Ametil on õigus nõuda Euroopa meediavabaduse määruse artikli 7 lõikes 4 nimetatud isikutelt teavet ja andmeid</w:t>
      </w:r>
      <w:r w:rsidRPr="00BC2F23">
        <w:rPr>
          <w:rFonts w:ascii="Times New Roman" w:hAnsi="Times New Roman" w:cs="Times New Roman"/>
          <w:sz w:val="24"/>
          <w:szCs w:val="24"/>
          <w:shd w:val="clear" w:color="auto" w:fill="FFFFFF"/>
        </w:rPr>
        <w:t xml:space="preserve">, mis on proportsionaalsed ja vajalikud  Euroopa meediavabaduse määruse </w:t>
      </w:r>
      <w:commentRangeStart w:id="204"/>
      <w:ins w:id="205" w:author="Merike Koppel - JUSTDIGI" w:date="2025-09-18T14:06:00Z" w16du:dateUtc="2025-09-18T11:06:00Z">
        <w:r w:rsidR="009D280A">
          <w:rPr>
            <w:rFonts w:ascii="Times New Roman" w:hAnsi="Times New Roman" w:cs="Times New Roman"/>
            <w:sz w:val="24"/>
            <w:szCs w:val="24"/>
            <w:shd w:val="clear" w:color="auto" w:fill="FFFFFF"/>
          </w:rPr>
          <w:t>III</w:t>
        </w:r>
      </w:ins>
      <w:del w:id="206" w:author="Merike Koppel - JUSTDIGI" w:date="2025-09-18T14:05:00Z" w16du:dateUtc="2025-09-18T11:05:00Z">
        <w:r w:rsidRPr="00BC2F23" w:rsidDel="009D280A">
          <w:rPr>
            <w:rFonts w:ascii="Times New Roman" w:hAnsi="Times New Roman" w:cs="Times New Roman"/>
            <w:sz w:val="24"/>
            <w:szCs w:val="24"/>
            <w:shd w:val="clear" w:color="auto" w:fill="FFFFFF"/>
          </w:rPr>
          <w:delText>3.</w:delText>
        </w:r>
      </w:del>
      <w:commentRangeEnd w:id="204"/>
      <w:r w:rsidR="00B61DD1">
        <w:rPr>
          <w:rStyle w:val="Kommentaariviide"/>
          <w:rFonts w:ascii="Times New Roman" w:hAnsi="Times New Roman"/>
        </w:rPr>
        <w:commentReference w:id="204"/>
      </w:r>
      <w:r w:rsidRPr="00BC2F23">
        <w:rPr>
          <w:rFonts w:ascii="Times New Roman" w:hAnsi="Times New Roman" w:cs="Times New Roman"/>
          <w:sz w:val="24"/>
          <w:szCs w:val="24"/>
          <w:shd w:val="clear" w:color="auto" w:fill="FFFFFF"/>
        </w:rPr>
        <w:t xml:space="preserve"> peatüki</w:t>
      </w:r>
      <w:r w:rsidR="12C5E146" w:rsidRPr="00BC2F23">
        <w:rPr>
          <w:rFonts w:ascii="Times New Roman" w:hAnsi="Times New Roman" w:cs="Times New Roman"/>
          <w:sz w:val="24"/>
          <w:szCs w:val="24"/>
          <w:shd w:val="clear" w:color="auto" w:fill="FFFFFF"/>
        </w:rPr>
        <w:t xml:space="preserve"> kohaste</w:t>
      </w:r>
      <w:r w:rsidRPr="00BC2F23">
        <w:rPr>
          <w:rFonts w:ascii="Times New Roman" w:hAnsi="Times New Roman" w:cs="Times New Roman"/>
          <w:sz w:val="24"/>
          <w:szCs w:val="24"/>
          <w:shd w:val="clear" w:color="auto" w:fill="FFFFFF"/>
        </w:rPr>
        <w:t xml:space="preserve"> </w:t>
      </w:r>
      <w:r w:rsidRPr="00C25B2A">
        <w:rPr>
          <w:rFonts w:ascii="Times New Roman" w:hAnsi="Times New Roman" w:cs="Times New Roman"/>
          <w:sz w:val="24"/>
          <w:szCs w:val="24"/>
          <w:shd w:val="clear" w:color="auto" w:fill="FFFFFF"/>
        </w:rPr>
        <w:t>ülesannete täitmiseks.“</w:t>
      </w:r>
      <w:r>
        <w:rPr>
          <w:rFonts w:ascii="Times New Roman" w:hAnsi="Times New Roman" w:cs="Times New Roman"/>
          <w:sz w:val="24"/>
          <w:szCs w:val="24"/>
          <w:shd w:val="clear" w:color="auto" w:fill="FFFFFF"/>
        </w:rPr>
        <w:t>;</w:t>
      </w:r>
    </w:p>
    <w:p w14:paraId="75E11797" w14:textId="77777777" w:rsidR="00E60632" w:rsidRDefault="00E60632" w:rsidP="00E60632">
      <w:pPr>
        <w:pStyle w:val="Vahedeta"/>
        <w:jc w:val="both"/>
        <w:rPr>
          <w:rFonts w:ascii="Times New Roman" w:hAnsi="Times New Roman" w:cs="Times New Roman"/>
          <w:strike/>
          <w:sz w:val="24"/>
          <w:szCs w:val="24"/>
          <w:shd w:val="clear" w:color="auto" w:fill="FFFFFF"/>
        </w:rPr>
      </w:pPr>
    </w:p>
    <w:p w14:paraId="5752EE6B" w14:textId="5F9AB16C" w:rsidR="00E60632" w:rsidRPr="00C25B2A" w:rsidRDefault="00E60632" w:rsidP="00E60632">
      <w:pPr>
        <w:pStyle w:val="Vahedeta"/>
        <w:jc w:val="both"/>
        <w:rPr>
          <w:rFonts w:ascii="Times New Roman" w:hAnsi="Times New Roman" w:cs="Times New Roman"/>
          <w:sz w:val="24"/>
          <w:szCs w:val="24"/>
          <w:shd w:val="clear" w:color="auto" w:fill="FFFFFF"/>
        </w:rPr>
      </w:pPr>
      <w:r w:rsidRPr="00455F5D">
        <w:rPr>
          <w:rFonts w:ascii="Times New Roman" w:hAnsi="Times New Roman" w:cs="Times New Roman"/>
          <w:b/>
          <w:bCs/>
          <w:sz w:val="24"/>
          <w:szCs w:val="24"/>
          <w:shd w:val="clear" w:color="auto" w:fill="FFFFFF"/>
        </w:rPr>
        <w:t>4</w:t>
      </w:r>
      <w:r w:rsidR="00455F5D" w:rsidRPr="00455F5D">
        <w:rPr>
          <w:rFonts w:ascii="Times New Roman" w:hAnsi="Times New Roman" w:cs="Times New Roman"/>
          <w:b/>
          <w:bCs/>
          <w:sz w:val="24"/>
          <w:szCs w:val="24"/>
          <w:shd w:val="clear" w:color="auto" w:fill="FFFFFF"/>
        </w:rPr>
        <w:t>6</w:t>
      </w:r>
      <w:r w:rsidRPr="00455F5D">
        <w:rPr>
          <w:rFonts w:ascii="Times New Roman" w:hAnsi="Times New Roman" w:cs="Times New Roman"/>
          <w:b/>
          <w:bCs/>
          <w:sz w:val="24"/>
          <w:szCs w:val="24"/>
          <w:shd w:val="clear" w:color="auto" w:fill="FFFFFF"/>
        </w:rPr>
        <w:t>)</w:t>
      </w:r>
      <w:r w:rsidRPr="00C25B2A">
        <w:rPr>
          <w:rFonts w:ascii="Times New Roman" w:hAnsi="Times New Roman" w:cs="Times New Roman"/>
          <w:sz w:val="24"/>
          <w:szCs w:val="24"/>
          <w:shd w:val="clear" w:color="auto" w:fill="FFFFFF"/>
        </w:rPr>
        <w:t xml:space="preserve"> paragrahvi 57 pealkiri muudetakse ja sõnastatakse järgmiselt:</w:t>
      </w:r>
    </w:p>
    <w:p w14:paraId="239174BC" w14:textId="77777777" w:rsidR="00E60632" w:rsidRPr="00C25B2A" w:rsidRDefault="00E60632" w:rsidP="00E60632">
      <w:pPr>
        <w:pStyle w:val="Vahedeta"/>
        <w:jc w:val="both"/>
        <w:rPr>
          <w:rFonts w:ascii="Times New Roman" w:hAnsi="Times New Roman" w:cs="Times New Roman"/>
          <w:sz w:val="24"/>
          <w:szCs w:val="24"/>
          <w:shd w:val="clear" w:color="auto" w:fill="FFFFFF"/>
        </w:rPr>
      </w:pPr>
    </w:p>
    <w:p w14:paraId="1E381F6C" w14:textId="5EC5F9A8" w:rsidR="00E60632" w:rsidRPr="00C25B2A" w:rsidRDefault="00E60632" w:rsidP="00E60632">
      <w:pPr>
        <w:pStyle w:val="Vahedeta"/>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w:t>
      </w:r>
      <w:r w:rsidRPr="00C25B2A">
        <w:rPr>
          <w:rFonts w:ascii="Times New Roman" w:hAnsi="Times New Roman" w:cs="Times New Roman"/>
          <w:b/>
          <w:bCs/>
          <w:sz w:val="24"/>
          <w:szCs w:val="24"/>
          <w:shd w:val="clear" w:color="auto" w:fill="FFFFFF"/>
        </w:rPr>
        <w:t xml:space="preserve">§ 57. Alaealiste kaitse ning kõlbluse ja seaduslikkuse tagamise nõuete rikkumine </w:t>
      </w:r>
      <w:commentRangeStart w:id="207"/>
      <w:r w:rsidRPr="00C25B2A">
        <w:rPr>
          <w:rFonts w:ascii="Times New Roman" w:hAnsi="Times New Roman" w:cs="Times New Roman"/>
          <w:b/>
          <w:bCs/>
          <w:sz w:val="24"/>
          <w:szCs w:val="24"/>
          <w:shd w:val="clear" w:color="auto" w:fill="FFFFFF"/>
        </w:rPr>
        <w:t xml:space="preserve">audiovisuaalmeedia teenuse ja raadioteenuse osutamisel </w:t>
      </w:r>
      <w:del w:id="208" w:author="Merike Koppel - JUSTDIGI" w:date="2025-09-22T10:40:00Z" w16du:dateUtc="2025-09-22T07:40:00Z">
        <w:r w:rsidRPr="00C25B2A" w:rsidDel="00534B87">
          <w:rPr>
            <w:rFonts w:ascii="Times New Roman" w:hAnsi="Times New Roman" w:cs="Times New Roman"/>
            <w:b/>
            <w:bCs/>
            <w:sz w:val="24"/>
            <w:szCs w:val="24"/>
            <w:shd w:val="clear" w:color="auto" w:fill="FFFFFF"/>
          </w:rPr>
          <w:delText>ja</w:delText>
        </w:r>
      </w:del>
      <w:ins w:id="209" w:author="Merike Koppel - JUSTDIGI" w:date="2025-09-22T10:40:00Z" w16du:dateUtc="2025-09-22T07:40:00Z">
        <w:r w:rsidR="00534B87">
          <w:rPr>
            <w:rFonts w:ascii="Times New Roman" w:hAnsi="Times New Roman" w:cs="Times New Roman"/>
            <w:b/>
            <w:bCs/>
            <w:sz w:val="24"/>
            <w:szCs w:val="24"/>
            <w:shd w:val="clear" w:color="auto" w:fill="FFFFFF"/>
          </w:rPr>
          <w:t>ning</w:t>
        </w:r>
      </w:ins>
      <w:r w:rsidRPr="00C25B2A">
        <w:rPr>
          <w:rFonts w:ascii="Times New Roman" w:hAnsi="Times New Roman" w:cs="Times New Roman"/>
          <w:b/>
          <w:bCs/>
          <w:sz w:val="24"/>
          <w:szCs w:val="24"/>
          <w:shd w:val="clear" w:color="auto" w:fill="FFFFFF"/>
        </w:rPr>
        <w:t xml:space="preserve"> </w:t>
      </w:r>
      <w:proofErr w:type="spellStart"/>
      <w:r w:rsidRPr="00C25B2A">
        <w:rPr>
          <w:rFonts w:ascii="Times New Roman" w:hAnsi="Times New Roman" w:cs="Times New Roman"/>
          <w:b/>
          <w:bCs/>
          <w:sz w:val="24"/>
          <w:szCs w:val="24"/>
          <w:shd w:val="clear" w:color="auto" w:fill="FFFFFF"/>
        </w:rPr>
        <w:t>videojagamisplatvormil</w:t>
      </w:r>
      <w:commentRangeEnd w:id="207"/>
      <w:proofErr w:type="spellEnd"/>
      <w:r w:rsidR="00935403">
        <w:rPr>
          <w:rStyle w:val="Kommentaariviide"/>
          <w:rFonts w:ascii="Times New Roman" w:hAnsi="Times New Roman"/>
        </w:rPr>
        <w:commentReference w:id="207"/>
      </w:r>
      <w:r>
        <w:rPr>
          <w:rFonts w:ascii="Times New Roman" w:hAnsi="Times New Roman" w:cs="Times New Roman"/>
          <w:sz w:val="24"/>
          <w:szCs w:val="24"/>
          <w:shd w:val="clear" w:color="auto" w:fill="FFFFFF"/>
        </w:rPr>
        <w:t>“;</w:t>
      </w:r>
    </w:p>
    <w:p w14:paraId="6A1A44E1" w14:textId="77777777" w:rsidR="00E60632" w:rsidRDefault="00E60632" w:rsidP="00E60632">
      <w:pPr>
        <w:pStyle w:val="Vahedeta"/>
        <w:jc w:val="both"/>
        <w:rPr>
          <w:rFonts w:ascii="Times New Roman" w:hAnsi="Times New Roman" w:cs="Times New Roman"/>
          <w:b/>
          <w:bCs/>
          <w:sz w:val="24"/>
          <w:szCs w:val="24"/>
          <w:shd w:val="clear" w:color="auto" w:fill="FFFFFF"/>
        </w:rPr>
      </w:pPr>
    </w:p>
    <w:p w14:paraId="0CD152FE" w14:textId="216D44B9" w:rsidR="00E60632" w:rsidRPr="00D22C58" w:rsidRDefault="00455F5D" w:rsidP="00E60632">
      <w:pPr>
        <w:pStyle w:val="Vahedeta"/>
        <w:jc w:val="both"/>
        <w:rPr>
          <w:rFonts w:ascii="Times New Roman" w:hAnsi="Times New Roman" w:cs="Times New Roman"/>
          <w:sz w:val="24"/>
          <w:szCs w:val="24"/>
          <w:shd w:val="clear" w:color="auto" w:fill="FFFFFF"/>
        </w:rPr>
      </w:pPr>
      <w:r w:rsidRPr="00455F5D">
        <w:rPr>
          <w:rFonts w:ascii="Times New Roman" w:hAnsi="Times New Roman" w:cs="Times New Roman"/>
          <w:b/>
          <w:bCs/>
          <w:sz w:val="24"/>
          <w:szCs w:val="24"/>
          <w:shd w:val="clear" w:color="auto" w:fill="FFFFFF"/>
        </w:rPr>
        <w:t>47</w:t>
      </w:r>
      <w:r w:rsidR="00E60632" w:rsidRPr="00455F5D">
        <w:rPr>
          <w:rFonts w:ascii="Times New Roman" w:hAnsi="Times New Roman" w:cs="Times New Roman"/>
          <w:b/>
          <w:bCs/>
          <w:sz w:val="24"/>
          <w:szCs w:val="24"/>
          <w:shd w:val="clear" w:color="auto" w:fill="FFFFFF"/>
        </w:rPr>
        <w:t>)</w:t>
      </w:r>
      <w:r w:rsidR="00E60632">
        <w:rPr>
          <w:rFonts w:ascii="Times New Roman" w:hAnsi="Times New Roman" w:cs="Times New Roman"/>
          <w:b/>
          <w:bCs/>
          <w:sz w:val="24"/>
          <w:szCs w:val="24"/>
          <w:shd w:val="clear" w:color="auto" w:fill="FFFFFF"/>
        </w:rPr>
        <w:t xml:space="preserve"> </w:t>
      </w:r>
      <w:r w:rsidR="00E60632" w:rsidRPr="00D22C58">
        <w:rPr>
          <w:rFonts w:ascii="Times New Roman" w:hAnsi="Times New Roman" w:cs="Times New Roman"/>
          <w:sz w:val="24"/>
          <w:szCs w:val="24"/>
          <w:shd w:val="clear" w:color="auto" w:fill="FFFFFF"/>
        </w:rPr>
        <w:t>seadust täiendatakse §-ga 63</w:t>
      </w:r>
      <w:r w:rsidR="00E60632" w:rsidRPr="00D22C58">
        <w:rPr>
          <w:rFonts w:ascii="Times New Roman" w:hAnsi="Times New Roman" w:cs="Times New Roman"/>
          <w:sz w:val="24"/>
          <w:szCs w:val="24"/>
          <w:shd w:val="clear" w:color="auto" w:fill="FFFFFF"/>
          <w:vertAlign w:val="superscript"/>
        </w:rPr>
        <w:t>2</w:t>
      </w:r>
      <w:r w:rsidR="00E60632" w:rsidRPr="00D22C58">
        <w:rPr>
          <w:rFonts w:ascii="Times New Roman" w:hAnsi="Times New Roman" w:cs="Times New Roman"/>
          <w:sz w:val="24"/>
          <w:szCs w:val="24"/>
          <w:shd w:val="clear" w:color="auto" w:fill="FFFFFF"/>
        </w:rPr>
        <w:t xml:space="preserve"> järgmises sõnastuses:</w:t>
      </w:r>
    </w:p>
    <w:p w14:paraId="5569994A" w14:textId="77777777" w:rsidR="00E60632" w:rsidRPr="00C117A6" w:rsidRDefault="00E60632" w:rsidP="00E60632">
      <w:pPr>
        <w:pStyle w:val="Vahedeta"/>
        <w:jc w:val="both"/>
        <w:rPr>
          <w:rFonts w:ascii="Times New Roman" w:hAnsi="Times New Roman" w:cs="Times New Roman"/>
          <w:strike/>
          <w:sz w:val="24"/>
          <w:szCs w:val="24"/>
          <w:shd w:val="clear" w:color="auto" w:fill="FFFFFF"/>
        </w:rPr>
      </w:pPr>
    </w:p>
    <w:p w14:paraId="4F2A7C81" w14:textId="77777777" w:rsidR="00E60632" w:rsidRPr="005B4CF7" w:rsidRDefault="00E60632" w:rsidP="00E60632">
      <w:pPr>
        <w:shd w:val="clear" w:color="auto" w:fill="FFFFFF" w:themeFill="background1"/>
        <w:outlineLvl w:val="2"/>
        <w:rPr>
          <w:rFonts w:eastAsia="Times New Roman" w:cs="Times New Roman"/>
          <w:b/>
          <w:bCs/>
          <w:lang w:eastAsia="et-EE"/>
        </w:rPr>
      </w:pPr>
      <w:bookmarkStart w:id="210" w:name="_Hlk180999568"/>
      <w:r w:rsidRPr="005B4CF7">
        <w:rPr>
          <w:rFonts w:eastAsia="Times New Roman" w:cs="Times New Roman"/>
          <w:bdr w:val="none" w:sz="0" w:space="0" w:color="auto" w:frame="1"/>
          <w:lang w:eastAsia="et-EE"/>
        </w:rPr>
        <w:t>„</w:t>
      </w:r>
      <w:r w:rsidRPr="005B4CF7">
        <w:rPr>
          <w:rFonts w:eastAsia="Times New Roman" w:cs="Times New Roman"/>
          <w:b/>
          <w:bCs/>
          <w:bdr w:val="none" w:sz="0" w:space="0" w:color="auto" w:frame="1"/>
          <w:lang w:eastAsia="et-EE"/>
        </w:rPr>
        <w:t>§ 63</w:t>
      </w:r>
      <w:r w:rsidRPr="005B4CF7">
        <w:rPr>
          <w:rFonts w:eastAsia="Times New Roman" w:cs="Times New Roman"/>
          <w:b/>
          <w:bCs/>
          <w:bdr w:val="none" w:sz="0" w:space="0" w:color="auto" w:frame="1"/>
          <w:vertAlign w:val="superscript"/>
          <w:lang w:eastAsia="et-EE"/>
        </w:rPr>
        <w:t>2</w:t>
      </w:r>
      <w:r w:rsidRPr="005B4CF7">
        <w:rPr>
          <w:rFonts w:eastAsia="Times New Roman" w:cs="Times New Roman"/>
          <w:b/>
          <w:bCs/>
          <w:bdr w:val="none" w:sz="0" w:space="0" w:color="auto" w:frame="1"/>
          <w:lang w:eastAsia="et-EE"/>
        </w:rPr>
        <w:t xml:space="preserve">. </w:t>
      </w:r>
      <w:r w:rsidRPr="005B4CF7">
        <w:rPr>
          <w:rFonts w:eastAsia="Times New Roman" w:cs="Times New Roman"/>
          <w:b/>
          <w:bCs/>
          <w:lang w:eastAsia="et-EE"/>
        </w:rPr>
        <w:t xml:space="preserve">Enne </w:t>
      </w:r>
      <w:r w:rsidRPr="00611A1A">
        <w:rPr>
          <w:rFonts w:eastAsia="Times New Roman" w:cs="Times New Roman"/>
          <w:b/>
          <w:bCs/>
          <w:lang w:eastAsia="et-EE"/>
        </w:rPr>
        <w:t>2026. aasta 1. jaanuarit välja</w:t>
      </w:r>
      <w:r w:rsidRPr="005B4CF7">
        <w:rPr>
          <w:rFonts w:eastAsia="Times New Roman" w:cs="Times New Roman"/>
          <w:b/>
          <w:bCs/>
          <w:lang w:eastAsia="et-EE"/>
        </w:rPr>
        <w:t xml:space="preserve"> antud tegevuslubade kehtivus</w:t>
      </w:r>
    </w:p>
    <w:p w14:paraId="2BF74BCA" w14:textId="77777777" w:rsidR="00E60632" w:rsidRPr="005B4CF7" w:rsidRDefault="00E60632" w:rsidP="00E60632">
      <w:pPr>
        <w:shd w:val="clear" w:color="auto" w:fill="FFFFFF" w:themeFill="background1"/>
        <w:rPr>
          <w:rFonts w:eastAsia="Times New Roman" w:cs="Times New Roman"/>
          <w:lang w:eastAsia="et-EE"/>
        </w:rPr>
      </w:pPr>
    </w:p>
    <w:p w14:paraId="2B1A3053" w14:textId="6A2F0C5C" w:rsidR="00371B72" w:rsidRPr="00371B72" w:rsidRDefault="00371B72" w:rsidP="00371B72">
      <w:pPr>
        <w:shd w:val="clear" w:color="auto" w:fill="FFFFFF" w:themeFill="background1"/>
        <w:rPr>
          <w:rFonts w:eastAsia="Times New Roman" w:cs="Times New Roman"/>
          <w:lang w:eastAsia="et-EE"/>
        </w:rPr>
      </w:pPr>
      <w:r w:rsidRPr="00371B72">
        <w:rPr>
          <w:rFonts w:eastAsia="Times New Roman" w:cs="Times New Roman"/>
          <w:lang w:eastAsia="et-EE"/>
        </w:rPr>
        <w:t>(1</w:t>
      </w:r>
      <w:r>
        <w:rPr>
          <w:rFonts w:eastAsia="Times New Roman" w:cs="Times New Roman"/>
          <w:lang w:eastAsia="et-EE"/>
        </w:rPr>
        <w:t xml:space="preserve">) </w:t>
      </w:r>
      <w:r w:rsidR="00E60632" w:rsidRPr="00371B72">
        <w:rPr>
          <w:rFonts w:eastAsia="Times New Roman" w:cs="Times New Roman"/>
          <w:lang w:eastAsia="et-EE"/>
        </w:rPr>
        <w:t xml:space="preserve">Enne 2026. aasta 1. jaanuarit välja antud kehtivad kohaliku või regionaalse raadiovõrgu ringhäälinguload võrdsustatakse </w:t>
      </w:r>
      <w:r w:rsidR="00E60632" w:rsidRPr="00371B72">
        <w:rPr>
          <w:rFonts w:cs="Times New Roman"/>
        </w:rPr>
        <w:t xml:space="preserve">üleriigiliste raadiolubadega ja need </w:t>
      </w:r>
      <w:del w:id="211" w:author="Merike Koppel - JUSTDIGI" w:date="2025-09-18T14:17:00Z" w16du:dateUtc="2025-09-18T11:17:00Z">
        <w:r w:rsidR="00E60632" w:rsidRPr="00371B72" w:rsidDel="005F6B67">
          <w:rPr>
            <w:rFonts w:eastAsia="Times New Roman" w:cs="Times New Roman"/>
            <w:lang w:eastAsia="et-EE"/>
          </w:rPr>
          <w:delText xml:space="preserve">jäävad </w:delText>
        </w:r>
      </w:del>
      <w:r w:rsidR="00E60632" w:rsidRPr="00371B72">
        <w:rPr>
          <w:rFonts w:eastAsia="Times New Roman" w:cs="Times New Roman"/>
          <w:lang w:eastAsia="et-EE"/>
        </w:rPr>
        <w:t>kehti</w:t>
      </w:r>
      <w:del w:id="212" w:author="Merike Koppel - JUSTDIGI" w:date="2025-09-18T14:17:00Z" w16du:dateUtc="2025-09-18T11:17:00Z">
        <w:r w:rsidR="00E60632" w:rsidRPr="00371B72" w:rsidDel="005F6B67">
          <w:rPr>
            <w:rFonts w:eastAsia="Times New Roman" w:cs="Times New Roman"/>
            <w:lang w:eastAsia="et-EE"/>
          </w:rPr>
          <w:delText>ma</w:delText>
        </w:r>
      </w:del>
      <w:ins w:id="213" w:author="Merike Koppel - JUSTDIGI" w:date="2025-09-18T14:17:00Z" w16du:dateUtc="2025-09-18T11:17:00Z">
        <w:r w:rsidR="005F6B67">
          <w:rPr>
            <w:rFonts w:eastAsia="Times New Roman" w:cs="Times New Roman"/>
            <w:lang w:eastAsia="et-EE"/>
          </w:rPr>
          <w:t>vad</w:t>
        </w:r>
      </w:ins>
      <w:del w:id="214" w:author="Merike Koppel - JUSTDIGI" w:date="2025-09-18T14:17:00Z" w16du:dateUtc="2025-09-18T11:17:00Z">
        <w:r w:rsidR="00E60632" w:rsidRPr="00371B72" w:rsidDel="005F6B67">
          <w:rPr>
            <w:rFonts w:eastAsia="Times New Roman" w:cs="Times New Roman"/>
            <w:lang w:eastAsia="et-EE"/>
          </w:rPr>
          <w:delText xml:space="preserve"> kuni</w:delText>
        </w:r>
      </w:del>
      <w:r w:rsidR="00E60632" w:rsidRPr="00371B72">
        <w:rPr>
          <w:rFonts w:eastAsia="Times New Roman" w:cs="Times New Roman"/>
          <w:lang w:eastAsia="et-EE"/>
        </w:rPr>
        <w:t xml:space="preserve"> nei</w:t>
      </w:r>
      <w:del w:id="215" w:author="Merike Koppel - JUSTDIGI" w:date="2025-09-18T14:17:00Z" w16du:dateUtc="2025-09-18T11:17:00Z">
        <w:r w:rsidR="00E60632" w:rsidRPr="00371B72" w:rsidDel="005F6B67">
          <w:rPr>
            <w:rFonts w:eastAsia="Times New Roman" w:cs="Times New Roman"/>
            <w:lang w:eastAsia="et-EE"/>
          </w:rPr>
          <w:delText>l</w:delText>
        </w:r>
      </w:del>
      <w:ins w:id="216" w:author="Merike Koppel - JUSTDIGI" w:date="2025-09-18T14:17:00Z" w16du:dateUtc="2025-09-18T11:17:00Z">
        <w:r w:rsidR="005F6B67">
          <w:rPr>
            <w:rFonts w:eastAsia="Times New Roman" w:cs="Times New Roman"/>
            <w:lang w:eastAsia="et-EE"/>
          </w:rPr>
          <w:t>s märgitud</w:t>
        </w:r>
      </w:ins>
      <w:del w:id="217" w:author="Merike Koppel - JUSTDIGI" w:date="2025-09-18T14:17:00Z" w16du:dateUtc="2025-09-18T11:17:00Z">
        <w:r w:rsidR="00E60632" w:rsidRPr="00371B72" w:rsidDel="005F6B67">
          <w:rPr>
            <w:rFonts w:eastAsia="Times New Roman" w:cs="Times New Roman"/>
            <w:lang w:eastAsia="et-EE"/>
          </w:rPr>
          <w:delText xml:space="preserve"> näidatud</w:delText>
        </w:r>
      </w:del>
      <w:r w:rsidR="00E60632" w:rsidRPr="00371B72">
        <w:rPr>
          <w:rFonts w:eastAsia="Times New Roman" w:cs="Times New Roman"/>
          <w:lang w:eastAsia="et-EE"/>
        </w:rPr>
        <w:t xml:space="preserve"> tähtaja lõpuni.</w:t>
      </w:r>
    </w:p>
    <w:p w14:paraId="2D806FBA" w14:textId="77777777" w:rsidR="00371B72" w:rsidRPr="00AB282A" w:rsidRDefault="00371B72" w:rsidP="00371B72">
      <w:pPr>
        <w:pStyle w:val="Loendilik"/>
        <w:shd w:val="clear" w:color="auto" w:fill="FFFFFF" w:themeFill="background1"/>
        <w:rPr>
          <w:rFonts w:eastAsia="Times New Roman" w:cs="Times New Roman"/>
          <w:lang w:eastAsia="et-EE"/>
        </w:rPr>
      </w:pPr>
    </w:p>
    <w:p w14:paraId="49233F93" w14:textId="5081108C" w:rsidR="00E60632" w:rsidRPr="00AB282A" w:rsidRDefault="00371B72" w:rsidP="00371B72">
      <w:pPr>
        <w:shd w:val="clear" w:color="auto" w:fill="FFFFFF" w:themeFill="background1"/>
        <w:rPr>
          <w:rFonts w:eastAsia="Times New Roman" w:cs="Times New Roman"/>
          <w:lang w:eastAsia="et-EE"/>
        </w:rPr>
      </w:pPr>
      <w:r w:rsidRPr="00AB282A">
        <w:rPr>
          <w:rFonts w:eastAsia="Times New Roman" w:cs="Times New Roman"/>
          <w:lang w:eastAsia="et-EE"/>
        </w:rPr>
        <w:lastRenderedPageBreak/>
        <w:t>(2) Enne 2026. a</w:t>
      </w:r>
      <w:r w:rsidR="0092664B">
        <w:rPr>
          <w:rFonts w:eastAsia="Times New Roman" w:cs="Times New Roman"/>
          <w:lang w:eastAsia="et-EE"/>
        </w:rPr>
        <w:t>asta</w:t>
      </w:r>
      <w:r w:rsidRPr="00AB282A">
        <w:rPr>
          <w:rFonts w:eastAsia="Times New Roman" w:cs="Times New Roman"/>
          <w:lang w:eastAsia="et-EE"/>
        </w:rPr>
        <w:t xml:space="preserve"> 1. jaanua</w:t>
      </w:r>
      <w:commentRangeStart w:id="218"/>
      <w:r w:rsidRPr="00AB282A">
        <w:rPr>
          <w:rFonts w:eastAsia="Times New Roman" w:cs="Times New Roman"/>
          <w:lang w:eastAsia="et-EE"/>
        </w:rPr>
        <w:t>ri</w:t>
      </w:r>
      <w:ins w:id="219" w:author="Merike Koppel - JUSTDIGI" w:date="2025-09-22T10:40:00Z" w16du:dateUtc="2025-09-22T07:40:00Z">
        <w:r w:rsidR="001C40E2">
          <w:rPr>
            <w:rFonts w:eastAsia="Times New Roman" w:cs="Times New Roman"/>
            <w:lang w:eastAsia="et-EE"/>
          </w:rPr>
          <w:t>t</w:t>
        </w:r>
      </w:ins>
      <w:r w:rsidRPr="00AB282A">
        <w:rPr>
          <w:rFonts w:eastAsia="Times New Roman" w:cs="Times New Roman"/>
          <w:lang w:eastAsia="et-EE"/>
        </w:rPr>
        <w:t xml:space="preserve"> </w:t>
      </w:r>
      <w:commentRangeEnd w:id="218"/>
      <w:r w:rsidR="001C40E2">
        <w:rPr>
          <w:rStyle w:val="Kommentaariviide"/>
        </w:rPr>
        <w:commentReference w:id="218"/>
      </w:r>
      <w:r w:rsidRPr="00AB282A">
        <w:rPr>
          <w:rFonts w:eastAsia="Times New Roman" w:cs="Times New Roman"/>
          <w:lang w:eastAsia="et-EE"/>
        </w:rPr>
        <w:t xml:space="preserve">välja antud tegevusload </w:t>
      </w:r>
      <w:del w:id="220" w:author="Merike Koppel - JUSTDIGI" w:date="2025-09-18T14:17:00Z" w16du:dateUtc="2025-09-18T11:17:00Z">
        <w:r w:rsidRPr="00AB282A" w:rsidDel="005F6B67">
          <w:rPr>
            <w:rFonts w:eastAsia="Times New Roman" w:cs="Times New Roman"/>
            <w:lang w:eastAsia="et-EE"/>
          </w:rPr>
          <w:delText xml:space="preserve">jäävad </w:delText>
        </w:r>
      </w:del>
      <w:r w:rsidRPr="00AB282A">
        <w:rPr>
          <w:rFonts w:eastAsia="Times New Roman" w:cs="Times New Roman"/>
          <w:lang w:eastAsia="et-EE"/>
        </w:rPr>
        <w:t>kehti</w:t>
      </w:r>
      <w:del w:id="221" w:author="Merike Koppel - JUSTDIGI" w:date="2025-09-18T14:17:00Z" w16du:dateUtc="2025-09-18T11:17:00Z">
        <w:r w:rsidRPr="00AB282A" w:rsidDel="005F6B67">
          <w:rPr>
            <w:rFonts w:eastAsia="Times New Roman" w:cs="Times New Roman"/>
            <w:lang w:eastAsia="et-EE"/>
          </w:rPr>
          <w:delText>ma</w:delText>
        </w:r>
      </w:del>
      <w:ins w:id="222" w:author="Merike Koppel - JUSTDIGI" w:date="2025-09-18T14:17:00Z" w16du:dateUtc="2025-09-18T11:17:00Z">
        <w:r w:rsidR="005F6B67">
          <w:rPr>
            <w:rFonts w:eastAsia="Times New Roman" w:cs="Times New Roman"/>
            <w:lang w:eastAsia="et-EE"/>
          </w:rPr>
          <w:t>vad</w:t>
        </w:r>
      </w:ins>
      <w:r w:rsidRPr="00AB282A">
        <w:rPr>
          <w:rFonts w:eastAsia="Times New Roman" w:cs="Times New Roman"/>
          <w:lang w:eastAsia="et-EE"/>
        </w:rPr>
        <w:t xml:space="preserve"> nei</w:t>
      </w:r>
      <w:del w:id="223" w:author="Merike Koppel - JUSTDIGI" w:date="2025-09-18T14:17:00Z" w16du:dateUtc="2025-09-18T11:17:00Z">
        <w:r w:rsidRPr="00AB282A" w:rsidDel="005F6B67">
          <w:rPr>
            <w:rFonts w:eastAsia="Times New Roman" w:cs="Times New Roman"/>
            <w:lang w:eastAsia="et-EE"/>
          </w:rPr>
          <w:delText>l</w:delText>
        </w:r>
      </w:del>
      <w:ins w:id="224" w:author="Merike Koppel - JUSTDIGI" w:date="2025-09-18T14:17:00Z" w16du:dateUtc="2025-09-18T11:17:00Z">
        <w:r w:rsidR="005F6B67">
          <w:rPr>
            <w:rFonts w:eastAsia="Times New Roman" w:cs="Times New Roman"/>
            <w:lang w:eastAsia="et-EE"/>
          </w:rPr>
          <w:t>s</w:t>
        </w:r>
      </w:ins>
      <w:r w:rsidRPr="00AB282A">
        <w:rPr>
          <w:rFonts w:eastAsia="Times New Roman" w:cs="Times New Roman"/>
          <w:lang w:eastAsia="et-EE"/>
        </w:rPr>
        <w:t xml:space="preserve"> </w:t>
      </w:r>
      <w:r w:rsidR="00451EDC" w:rsidRPr="00AB282A">
        <w:rPr>
          <w:rFonts w:eastAsia="Times New Roman" w:cs="Times New Roman"/>
          <w:lang w:eastAsia="et-EE"/>
        </w:rPr>
        <w:t>märgitud</w:t>
      </w:r>
      <w:r w:rsidRPr="00AB282A">
        <w:rPr>
          <w:rFonts w:eastAsia="Times New Roman" w:cs="Times New Roman"/>
          <w:lang w:eastAsia="et-EE"/>
        </w:rPr>
        <w:t xml:space="preserve"> tingimustel kuni nei</w:t>
      </w:r>
      <w:ins w:id="225" w:author="Merike Koppel - JUSTDIGI" w:date="2025-09-18T14:19:00Z" w16du:dateUtc="2025-09-18T11:19:00Z">
        <w:r w:rsidR="00A630B6">
          <w:rPr>
            <w:rFonts w:eastAsia="Times New Roman" w:cs="Times New Roman"/>
            <w:lang w:eastAsia="et-EE"/>
          </w:rPr>
          <w:t>s</w:t>
        </w:r>
      </w:ins>
      <w:del w:id="226" w:author="Merike Koppel - JUSTDIGI" w:date="2025-09-18T14:19:00Z" w16du:dateUtc="2025-09-18T11:19:00Z">
        <w:r w:rsidRPr="00AB282A" w:rsidDel="00A630B6">
          <w:rPr>
            <w:rFonts w:eastAsia="Times New Roman" w:cs="Times New Roman"/>
            <w:lang w:eastAsia="et-EE"/>
          </w:rPr>
          <w:delText>l</w:delText>
        </w:r>
      </w:del>
      <w:r w:rsidRPr="00AB282A">
        <w:rPr>
          <w:rFonts w:eastAsia="Times New Roman" w:cs="Times New Roman"/>
          <w:lang w:eastAsia="et-EE"/>
        </w:rPr>
        <w:t xml:space="preserve"> </w:t>
      </w:r>
      <w:del w:id="227" w:author="Merike Koppel - JUSTDIGI" w:date="2025-09-18T14:19:00Z" w16du:dateUtc="2025-09-18T11:19:00Z">
        <w:r w:rsidRPr="00AB282A" w:rsidDel="00A630B6">
          <w:rPr>
            <w:rFonts w:eastAsia="Times New Roman" w:cs="Times New Roman"/>
            <w:lang w:eastAsia="et-EE"/>
          </w:rPr>
          <w:delText>näida</w:delText>
        </w:r>
      </w:del>
      <w:ins w:id="228" w:author="Merike Koppel - JUSTDIGI" w:date="2025-09-18T14:19:00Z" w16du:dateUtc="2025-09-18T11:19:00Z">
        <w:r w:rsidR="00A630B6">
          <w:rPr>
            <w:rFonts w:eastAsia="Times New Roman" w:cs="Times New Roman"/>
            <w:lang w:eastAsia="et-EE"/>
          </w:rPr>
          <w:t>m</w:t>
        </w:r>
      </w:ins>
      <w:ins w:id="229" w:author="Merike Koppel - JUSTDIGI" w:date="2025-09-18T14:20:00Z" w16du:dateUtc="2025-09-18T11:20:00Z">
        <w:r w:rsidR="00A630B6">
          <w:rPr>
            <w:rFonts w:eastAsia="Times New Roman" w:cs="Times New Roman"/>
            <w:lang w:eastAsia="et-EE"/>
          </w:rPr>
          <w:t>ärgi</w:t>
        </w:r>
      </w:ins>
      <w:r w:rsidRPr="00AB282A">
        <w:rPr>
          <w:rFonts w:eastAsia="Times New Roman" w:cs="Times New Roman"/>
          <w:lang w:eastAsia="et-EE"/>
        </w:rPr>
        <w:t>tud tähtaja lõpuni.</w:t>
      </w:r>
      <w:r w:rsidR="00E60632" w:rsidRPr="00AB282A">
        <w:rPr>
          <w:rFonts w:eastAsia="Times New Roman" w:cs="Times New Roman"/>
          <w:lang w:eastAsia="et-EE"/>
        </w:rPr>
        <w:t>“.</w:t>
      </w:r>
    </w:p>
    <w:p w14:paraId="684AD745" w14:textId="77777777" w:rsidR="00E60632" w:rsidRDefault="00E60632" w:rsidP="00E60632">
      <w:pPr>
        <w:shd w:val="clear" w:color="auto" w:fill="FFFFFF" w:themeFill="background1"/>
        <w:rPr>
          <w:rFonts w:eastAsia="Times New Roman" w:cs="Times New Roman"/>
          <w:lang w:eastAsia="et-EE"/>
        </w:rPr>
      </w:pPr>
    </w:p>
    <w:bookmarkEnd w:id="210"/>
    <w:p w14:paraId="1A316F59" w14:textId="77777777" w:rsidR="00E60632" w:rsidRPr="00611A1A" w:rsidRDefault="00E60632" w:rsidP="00E60632">
      <w:pPr>
        <w:shd w:val="clear" w:color="auto" w:fill="FFFFFF" w:themeFill="background1"/>
        <w:rPr>
          <w:rFonts w:eastAsia="Times New Roman" w:cs="Times New Roman"/>
          <w:b/>
          <w:bCs/>
          <w:lang w:eastAsia="et-EE"/>
        </w:rPr>
      </w:pPr>
      <w:r w:rsidRPr="00611A1A">
        <w:rPr>
          <w:rFonts w:eastAsia="Times New Roman" w:cs="Times New Roman"/>
          <w:b/>
          <w:bCs/>
          <w:lang w:eastAsia="et-EE"/>
        </w:rPr>
        <w:t>§ 2. Elektroonilise side seaduse muutmine</w:t>
      </w:r>
    </w:p>
    <w:p w14:paraId="758977C7" w14:textId="77777777" w:rsidR="00E60632" w:rsidRDefault="00E60632" w:rsidP="00E60632">
      <w:pPr>
        <w:shd w:val="clear" w:color="auto" w:fill="FFFFFF" w:themeFill="background1"/>
        <w:rPr>
          <w:rFonts w:eastAsia="Times New Roman" w:cs="Times New Roman"/>
          <w:strike/>
          <w:u w:val="single"/>
          <w:lang w:eastAsia="et-EE"/>
        </w:rPr>
      </w:pPr>
    </w:p>
    <w:p w14:paraId="35C51451" w14:textId="0161E3EC" w:rsidR="00E60632" w:rsidRPr="002B6468" w:rsidRDefault="00E60632" w:rsidP="00E60632">
      <w:pPr>
        <w:shd w:val="clear" w:color="auto" w:fill="FFFFFF" w:themeFill="background1"/>
        <w:rPr>
          <w:rFonts w:eastAsia="Times New Roman" w:cs="Times New Roman"/>
          <w:lang w:eastAsia="et-EE"/>
        </w:rPr>
      </w:pPr>
      <w:r w:rsidRPr="00705B3B">
        <w:rPr>
          <w:rFonts w:eastAsia="Times New Roman" w:cs="Times New Roman"/>
          <w:lang w:eastAsia="et-EE"/>
        </w:rPr>
        <w:t xml:space="preserve">Elektroonilise side seaduse </w:t>
      </w:r>
      <w:r w:rsidR="00455F5D">
        <w:rPr>
          <w:rFonts w:eastAsia="Times New Roman" w:cs="Times New Roman"/>
          <w:lang w:eastAsia="et-EE"/>
        </w:rPr>
        <w:t>§</w:t>
      </w:r>
      <w:r w:rsidRPr="002B6468">
        <w:rPr>
          <w:rFonts w:eastAsia="Times New Roman" w:cs="Times New Roman"/>
          <w:lang w:eastAsia="et-EE"/>
        </w:rPr>
        <w:t xml:space="preserve"> 12 lõige 3 muudetakse ja sõnastatakse järgmiselt:</w:t>
      </w:r>
    </w:p>
    <w:p w14:paraId="64A92730" w14:textId="77777777" w:rsidR="00E60632" w:rsidRDefault="00E60632" w:rsidP="00E60632">
      <w:pPr>
        <w:shd w:val="clear" w:color="auto" w:fill="FFFFFF" w:themeFill="background1"/>
        <w:rPr>
          <w:rFonts w:eastAsia="Times New Roman" w:cs="Times New Roman"/>
          <w:strike/>
          <w:u w:val="single"/>
          <w:lang w:eastAsia="et-EE"/>
        </w:rPr>
      </w:pPr>
    </w:p>
    <w:p w14:paraId="48514C61" w14:textId="2BAE7379" w:rsidR="00E60632" w:rsidRPr="00BC2F23" w:rsidRDefault="00E60632" w:rsidP="00E60632">
      <w:pPr>
        <w:shd w:val="clear" w:color="auto" w:fill="FFFFFF" w:themeFill="background1"/>
        <w:rPr>
          <w:rFonts w:eastAsia="Times New Roman" w:cs="Times New Roman"/>
          <w:strike/>
          <w:lang w:eastAsia="et-EE"/>
        </w:rPr>
      </w:pPr>
      <w:r w:rsidRPr="00BC2F23">
        <w:rPr>
          <w:rFonts w:eastAsia="Times New Roman" w:cs="Times New Roman"/>
          <w:lang w:eastAsia="et-EE"/>
        </w:rPr>
        <w:t>„(3) Kui isik taotleb sagedusluba raadioteenuse osutamiseks sagedusalas 87,5–108 MHz, tuleb käesoleva paragrahvi lõikes 1 nimetatud taotlusele lisada meediateenus</w:t>
      </w:r>
      <w:r w:rsidR="00451EDC">
        <w:rPr>
          <w:rFonts w:eastAsia="Times New Roman" w:cs="Times New Roman"/>
          <w:lang w:eastAsia="et-EE"/>
        </w:rPr>
        <w:t>t</w:t>
      </w:r>
      <w:r w:rsidRPr="00BC2F23">
        <w:rPr>
          <w:rFonts w:eastAsia="Times New Roman" w:cs="Times New Roman"/>
          <w:lang w:eastAsia="et-EE"/>
        </w:rPr>
        <w:t xml:space="preserve">e seaduse alusel väljastatud raadioteenuse osutamise tegevusluba.“. </w:t>
      </w:r>
    </w:p>
    <w:p w14:paraId="71EC0D50" w14:textId="77777777" w:rsidR="00E60632" w:rsidRPr="00BC2F23" w:rsidRDefault="00E60632" w:rsidP="00E60632">
      <w:pPr>
        <w:shd w:val="clear" w:color="auto" w:fill="FFFFFF" w:themeFill="background1"/>
        <w:rPr>
          <w:rFonts w:eastAsia="Times New Roman" w:cs="Times New Roman"/>
          <w:strike/>
          <w:u w:val="single"/>
          <w:lang w:eastAsia="et-EE"/>
        </w:rPr>
      </w:pPr>
    </w:p>
    <w:p w14:paraId="07C79B5F" w14:textId="77777777" w:rsidR="00E60632" w:rsidRPr="00611A1A" w:rsidRDefault="00E60632" w:rsidP="00E60632">
      <w:pPr>
        <w:shd w:val="clear" w:color="auto" w:fill="FFFFFF" w:themeFill="background1"/>
        <w:rPr>
          <w:rFonts w:eastAsia="Times New Roman" w:cs="Times New Roman"/>
          <w:b/>
          <w:bCs/>
          <w:lang w:eastAsia="et-EE"/>
        </w:rPr>
      </w:pPr>
      <w:bookmarkStart w:id="230" w:name="_Hlk203635916"/>
      <w:r w:rsidRPr="00611A1A">
        <w:rPr>
          <w:rFonts w:eastAsia="Times New Roman" w:cs="Times New Roman"/>
          <w:b/>
          <w:bCs/>
          <w:lang w:eastAsia="et-EE"/>
        </w:rPr>
        <w:t>§ 3. Konkurentsiseaduse muutmine</w:t>
      </w:r>
    </w:p>
    <w:p w14:paraId="0FA02ECE" w14:textId="77777777" w:rsidR="00E60632" w:rsidRDefault="00E60632" w:rsidP="00E60632">
      <w:pPr>
        <w:shd w:val="clear" w:color="auto" w:fill="FFFFFF" w:themeFill="background1"/>
        <w:rPr>
          <w:rFonts w:eastAsia="Times New Roman" w:cs="Times New Roman"/>
          <w:b/>
          <w:bCs/>
          <w:lang w:eastAsia="et-EE"/>
        </w:rPr>
      </w:pPr>
    </w:p>
    <w:p w14:paraId="0F305D85" w14:textId="77777777" w:rsidR="00E60632" w:rsidRPr="00705B3B" w:rsidRDefault="00E60632" w:rsidP="00E60632">
      <w:pPr>
        <w:shd w:val="clear" w:color="auto" w:fill="FFFFFF" w:themeFill="background1"/>
        <w:rPr>
          <w:rFonts w:eastAsia="Times New Roman" w:cs="Times New Roman"/>
          <w:lang w:eastAsia="et-EE"/>
        </w:rPr>
      </w:pPr>
      <w:r w:rsidRPr="00705B3B">
        <w:rPr>
          <w:rFonts w:eastAsia="Times New Roman" w:cs="Times New Roman"/>
          <w:lang w:eastAsia="et-EE"/>
        </w:rPr>
        <w:t>Konkurentsiseaduses tehakse järgmised muudatused:</w:t>
      </w:r>
    </w:p>
    <w:p w14:paraId="4D807222" w14:textId="77777777" w:rsidR="00E60632" w:rsidRDefault="00E60632" w:rsidP="00E60632">
      <w:pPr>
        <w:shd w:val="clear" w:color="auto" w:fill="FFFFFF" w:themeFill="background1"/>
        <w:rPr>
          <w:rFonts w:eastAsia="Times New Roman" w:cs="Times New Roman"/>
          <w:b/>
          <w:bCs/>
          <w:lang w:eastAsia="et-EE"/>
        </w:rPr>
      </w:pPr>
    </w:p>
    <w:p w14:paraId="167310B2" w14:textId="1D077EA2" w:rsidR="2EEAED71" w:rsidRDefault="2EEAED71" w:rsidP="26C4B50A">
      <w:pPr>
        <w:rPr>
          <w:rFonts w:eastAsia="Times New Roman" w:cs="Times New Roman"/>
        </w:rPr>
      </w:pPr>
      <w:r w:rsidRPr="26C4B50A">
        <w:rPr>
          <w:rFonts w:eastAsia="Times New Roman" w:cs="Times New Roman"/>
          <w:b/>
          <w:bCs/>
        </w:rPr>
        <w:t xml:space="preserve">1) </w:t>
      </w:r>
      <w:r w:rsidRPr="26C4B50A">
        <w:rPr>
          <w:rFonts w:eastAsia="Times New Roman" w:cs="Times New Roman"/>
        </w:rPr>
        <w:t>paragrahvi 22 täiendatakse lõikega 1</w:t>
      </w:r>
      <w:r w:rsidRPr="26C4B50A">
        <w:rPr>
          <w:rFonts w:eastAsia="Times New Roman" w:cs="Times New Roman"/>
          <w:vertAlign w:val="superscript"/>
        </w:rPr>
        <w:t xml:space="preserve">1 </w:t>
      </w:r>
      <w:r w:rsidRPr="26C4B50A">
        <w:rPr>
          <w:rFonts w:eastAsia="Times New Roman" w:cs="Times New Roman"/>
        </w:rPr>
        <w:t>järgmises sõnastuses:</w:t>
      </w:r>
    </w:p>
    <w:p w14:paraId="62D5BE48" w14:textId="0D9ABE64" w:rsidR="2EEAED71" w:rsidRDefault="2EEAED71" w:rsidP="26C4B50A">
      <w:pPr>
        <w:rPr>
          <w:rFonts w:ascii="Aptos" w:eastAsia="Aptos" w:hAnsi="Aptos" w:cs="Aptos"/>
          <w:b/>
          <w:bCs/>
          <w:sz w:val="22"/>
          <w:szCs w:val="22"/>
        </w:rPr>
      </w:pPr>
      <w:r w:rsidRPr="26C4B50A">
        <w:rPr>
          <w:rFonts w:ascii="Aptos" w:eastAsia="Aptos" w:hAnsi="Aptos" w:cs="Aptos"/>
          <w:b/>
          <w:bCs/>
          <w:sz w:val="22"/>
          <w:szCs w:val="22"/>
        </w:rPr>
        <w:t xml:space="preserve"> </w:t>
      </w:r>
    </w:p>
    <w:p w14:paraId="7E1748F8" w14:textId="0A240BB5" w:rsidR="2EEAED71" w:rsidRDefault="2EEAED71" w:rsidP="26C4B50A">
      <w:pPr>
        <w:rPr>
          <w:rFonts w:eastAsia="Times New Roman" w:cs="Times New Roman"/>
        </w:rPr>
      </w:pPr>
      <w:r w:rsidRPr="26C4B50A">
        <w:rPr>
          <w:rFonts w:eastAsia="Times New Roman" w:cs="Times New Roman"/>
        </w:rPr>
        <w:t>„(1</w:t>
      </w:r>
      <w:r w:rsidRPr="26C4B50A">
        <w:rPr>
          <w:rFonts w:eastAsia="Times New Roman" w:cs="Times New Roman"/>
          <w:vertAlign w:val="superscript"/>
        </w:rPr>
        <w:t>1</w:t>
      </w:r>
      <w:r w:rsidRPr="26C4B50A">
        <w:rPr>
          <w:rFonts w:eastAsia="Times New Roman" w:cs="Times New Roman"/>
        </w:rPr>
        <w:t>) Kui koondumise osaline on audiovisuaalmeedia teenuse</w:t>
      </w:r>
      <w:del w:id="231" w:author="Merike Koppel - JUSTDIGI" w:date="2025-09-23T10:59:00Z" w16du:dateUtc="2025-09-23T07:59:00Z">
        <w:r w:rsidRPr="26C4B50A" w:rsidDel="00A63DBE">
          <w:rPr>
            <w:rFonts w:eastAsia="Times New Roman" w:cs="Times New Roman"/>
          </w:rPr>
          <w:delText xml:space="preserve"> osutaja</w:delText>
        </w:r>
      </w:del>
      <w:r w:rsidRPr="26C4B50A">
        <w:rPr>
          <w:rFonts w:eastAsia="Times New Roman" w:cs="Times New Roman"/>
        </w:rPr>
        <w:t>, raadioteenuse</w:t>
      </w:r>
      <w:del w:id="232" w:author="Merike Koppel - JUSTDIGI" w:date="2025-09-23T11:00:00Z" w16du:dateUtc="2025-09-23T08:00:00Z">
        <w:r w:rsidRPr="26C4B50A" w:rsidDel="00A63DBE">
          <w:rPr>
            <w:rFonts w:eastAsia="Times New Roman" w:cs="Times New Roman"/>
          </w:rPr>
          <w:delText xml:space="preserve"> osutaja</w:delText>
        </w:r>
      </w:del>
      <w:r w:rsidRPr="26C4B50A">
        <w:rPr>
          <w:rFonts w:eastAsia="Times New Roman" w:cs="Times New Roman"/>
        </w:rPr>
        <w:t xml:space="preserve"> või muu meediateenuste seaduse § 5 lõikes 2 nimetatud meediateenuse osutaja või meediasisule juurdepääsu võimaldav digiplatvormi pakkuja, võib koondumisele hinnangu andmisel võtta arvesse koondumise mõju meedia mitmekesisusele ja toimetuse sõltumatusele.“;</w:t>
      </w:r>
    </w:p>
    <w:p w14:paraId="00AE9F52" w14:textId="18E7FC63" w:rsidR="2EEAED71" w:rsidRDefault="2EEAED71" w:rsidP="0BD1B0B8">
      <w:r w:rsidRPr="0BD1B0B8">
        <w:rPr>
          <w:rFonts w:ascii="Aptos" w:eastAsia="Aptos" w:hAnsi="Aptos" w:cs="Aptos"/>
          <w:b/>
          <w:bCs/>
          <w:sz w:val="22"/>
          <w:szCs w:val="22"/>
        </w:rPr>
        <w:t xml:space="preserve"> </w:t>
      </w:r>
    </w:p>
    <w:p w14:paraId="12587E8F" w14:textId="373773F9" w:rsidR="00E60632" w:rsidRPr="00602C64" w:rsidRDefault="2EEAED71" w:rsidP="00E60632">
      <w:pPr>
        <w:shd w:val="clear" w:color="auto" w:fill="FFFFFF" w:themeFill="background1"/>
        <w:rPr>
          <w:rFonts w:eastAsia="Times New Roman" w:cs="Times New Roman"/>
          <w:lang w:eastAsia="et-EE"/>
        </w:rPr>
      </w:pPr>
      <w:r w:rsidRPr="26C4B50A">
        <w:rPr>
          <w:rFonts w:eastAsia="Times New Roman" w:cs="Times New Roman"/>
          <w:b/>
          <w:bCs/>
          <w:lang w:eastAsia="et-EE"/>
        </w:rPr>
        <w:t>2</w:t>
      </w:r>
      <w:r w:rsidR="00E60632" w:rsidRPr="26C4B50A">
        <w:rPr>
          <w:rFonts w:eastAsia="Times New Roman" w:cs="Times New Roman"/>
          <w:b/>
          <w:bCs/>
          <w:lang w:eastAsia="et-EE"/>
        </w:rPr>
        <w:t>)</w:t>
      </w:r>
      <w:r w:rsidR="00E60632" w:rsidRPr="26C4B50A">
        <w:rPr>
          <w:rFonts w:eastAsia="Times New Roman" w:cs="Times New Roman"/>
          <w:lang w:eastAsia="et-EE"/>
        </w:rPr>
        <w:t xml:space="preserve"> paragrahvi 26 täiendatakse lõikega 1</w:t>
      </w:r>
      <w:r w:rsidR="00E60632" w:rsidRPr="26C4B50A">
        <w:rPr>
          <w:rFonts w:eastAsia="Times New Roman" w:cs="Times New Roman"/>
          <w:vertAlign w:val="superscript"/>
          <w:lang w:eastAsia="et-EE"/>
        </w:rPr>
        <w:t>1</w:t>
      </w:r>
      <w:r w:rsidR="00E60632" w:rsidRPr="26C4B50A">
        <w:rPr>
          <w:rFonts w:eastAsia="Times New Roman" w:cs="Times New Roman"/>
          <w:lang w:eastAsia="et-EE"/>
        </w:rPr>
        <w:t> </w:t>
      </w:r>
      <w:del w:id="233" w:author="Merike Koppel - JUSTDIGI" w:date="2025-09-23T11:08:00Z" w16du:dateUtc="2025-09-23T08:08:00Z">
        <w:r w:rsidR="00E60632" w:rsidRPr="26C4B50A" w:rsidDel="00D466C1">
          <w:rPr>
            <w:rFonts w:eastAsia="Times New Roman" w:cs="Times New Roman"/>
            <w:lang w:eastAsia="et-EE"/>
          </w:rPr>
          <w:delText xml:space="preserve"> </w:delText>
        </w:r>
      </w:del>
      <w:r w:rsidR="00E60632" w:rsidRPr="26C4B50A">
        <w:rPr>
          <w:rFonts w:eastAsia="Times New Roman" w:cs="Times New Roman"/>
          <w:lang w:eastAsia="et-EE"/>
        </w:rPr>
        <w:t>järgmises sõnastuses:</w:t>
      </w:r>
    </w:p>
    <w:p w14:paraId="70FBB501" w14:textId="77777777" w:rsidR="0092664B" w:rsidRDefault="0092664B" w:rsidP="184F8ACA">
      <w:pPr>
        <w:shd w:val="clear" w:color="auto" w:fill="FFFFFF" w:themeFill="background1"/>
        <w:rPr>
          <w:rFonts w:eastAsia="Times New Roman" w:cs="Times New Roman"/>
          <w:lang w:eastAsia="et-EE"/>
        </w:rPr>
      </w:pPr>
    </w:p>
    <w:p w14:paraId="67FBFFA0" w14:textId="47CEC4B8" w:rsidR="00E60632" w:rsidRPr="00602C64" w:rsidRDefault="00E60632" w:rsidP="184F8ACA">
      <w:pPr>
        <w:shd w:val="clear" w:color="auto" w:fill="FFFFFF" w:themeFill="background1"/>
        <w:rPr>
          <w:rFonts w:eastAsia="Times New Roman" w:cs="Times New Roman"/>
          <w:color w:val="FF0000"/>
          <w:highlight w:val="yellow"/>
          <w:lang w:eastAsia="et-EE"/>
        </w:rPr>
      </w:pPr>
      <w:r w:rsidRPr="26C4B50A">
        <w:rPr>
          <w:rFonts w:eastAsia="Times New Roman" w:cs="Times New Roman"/>
          <w:lang w:eastAsia="et-EE"/>
        </w:rPr>
        <w:t>„(1</w:t>
      </w:r>
      <w:r w:rsidRPr="26C4B50A">
        <w:rPr>
          <w:rFonts w:eastAsia="Times New Roman" w:cs="Times New Roman"/>
          <w:vertAlign w:val="superscript"/>
          <w:lang w:eastAsia="et-EE"/>
        </w:rPr>
        <w:t>1</w:t>
      </w:r>
      <w:r w:rsidRPr="26C4B50A">
        <w:rPr>
          <w:rFonts w:eastAsia="Times New Roman" w:cs="Times New Roman"/>
          <w:lang w:eastAsia="et-EE"/>
        </w:rPr>
        <w:t>) Kui koondumise osaline on audiovisuaalmeedia teenuse</w:t>
      </w:r>
      <w:del w:id="234" w:author="Merike Koppel - JUSTDIGI" w:date="2025-09-23T11:00:00Z" w16du:dateUtc="2025-09-23T08:00:00Z">
        <w:r w:rsidRPr="26C4B50A" w:rsidDel="00A63DBE">
          <w:rPr>
            <w:rFonts w:eastAsia="Times New Roman" w:cs="Times New Roman"/>
            <w:lang w:eastAsia="et-EE"/>
          </w:rPr>
          <w:delText xml:space="preserve"> osutaja</w:delText>
        </w:r>
      </w:del>
      <w:r w:rsidRPr="26C4B50A">
        <w:rPr>
          <w:rFonts w:eastAsia="Times New Roman" w:cs="Times New Roman"/>
          <w:lang w:eastAsia="et-EE"/>
        </w:rPr>
        <w:t>, raadioteenuse</w:t>
      </w:r>
      <w:del w:id="235" w:author="Merike Koppel - JUSTDIGI" w:date="2025-09-23T11:00:00Z" w16du:dateUtc="2025-09-23T08:00:00Z">
        <w:r w:rsidRPr="26C4B50A" w:rsidDel="00A63DBE">
          <w:rPr>
            <w:rFonts w:eastAsia="Times New Roman" w:cs="Times New Roman"/>
            <w:lang w:eastAsia="et-EE"/>
          </w:rPr>
          <w:delText xml:space="preserve"> osutaja</w:delText>
        </w:r>
      </w:del>
      <w:r w:rsidRPr="26C4B50A">
        <w:rPr>
          <w:rFonts w:eastAsia="Times New Roman" w:cs="Times New Roman"/>
          <w:lang w:eastAsia="et-EE"/>
        </w:rPr>
        <w:t xml:space="preserve"> või muu meediateenuste seaduse § 5 lõikes 2 nimetatud meediateenuse osutaja või meediasisule juurdepääsu võimaldav digiplatvormi pakkuja, </w:t>
      </w:r>
      <w:r w:rsidR="70EE9613" w:rsidRPr="26C4B50A">
        <w:rPr>
          <w:rFonts w:eastAsia="Times New Roman" w:cs="Times New Roman"/>
        </w:rPr>
        <w:t>märgib ta se</w:t>
      </w:r>
      <w:r w:rsidR="7C31B5E1" w:rsidRPr="26C4B50A">
        <w:rPr>
          <w:rFonts w:eastAsia="Times New Roman" w:cs="Times New Roman"/>
        </w:rPr>
        <w:t>lle</w:t>
      </w:r>
      <w:r w:rsidR="70EE9613" w:rsidRPr="26C4B50A">
        <w:rPr>
          <w:rFonts w:eastAsia="Times New Roman" w:cs="Times New Roman"/>
        </w:rPr>
        <w:t xml:space="preserve"> koondumise teates ära. Sellisel juhul esitab koondumise osaline </w:t>
      </w:r>
      <w:r w:rsidRPr="26C4B50A">
        <w:rPr>
          <w:rFonts w:eastAsia="Times New Roman" w:cs="Times New Roman"/>
          <w:lang w:eastAsia="et-EE"/>
        </w:rPr>
        <w:t xml:space="preserve">lisaks käesolevas paragrahvis </w:t>
      </w:r>
      <w:del w:id="236" w:author="Merike Koppel - JUSTDIGI" w:date="2025-09-23T11:08:00Z" w16du:dateUtc="2025-09-23T08:08:00Z">
        <w:r w:rsidR="00455F5D" w:rsidRPr="26C4B50A" w:rsidDel="00D466C1">
          <w:rPr>
            <w:rFonts w:eastAsia="Times New Roman" w:cs="Times New Roman"/>
            <w:lang w:eastAsia="et-EE"/>
          </w:rPr>
          <w:delText xml:space="preserve"> </w:delText>
        </w:r>
      </w:del>
      <w:r w:rsidRPr="26C4B50A">
        <w:rPr>
          <w:rFonts w:eastAsia="Times New Roman" w:cs="Times New Roman"/>
          <w:lang w:eastAsia="et-EE"/>
        </w:rPr>
        <w:t xml:space="preserve">nõutud teabele ja dokumentidele hinnangu koondumise </w:t>
      </w:r>
      <w:commentRangeStart w:id="237"/>
      <w:r w:rsidRPr="26C4B50A">
        <w:rPr>
          <w:rFonts w:eastAsia="Times New Roman" w:cs="Times New Roman"/>
          <w:lang w:eastAsia="et-EE"/>
        </w:rPr>
        <w:t>eeldatava</w:t>
      </w:r>
      <w:del w:id="238" w:author="Merike Koppel - JUSTDIGI" w:date="2025-09-18T14:43:00Z" w16du:dateUtc="2025-09-18T11:43:00Z">
        <w:r w:rsidRPr="26C4B50A" w:rsidDel="00ED3788">
          <w:rPr>
            <w:rFonts w:eastAsia="Times New Roman" w:cs="Times New Roman"/>
            <w:lang w:eastAsia="et-EE"/>
          </w:rPr>
          <w:delText>le</w:delText>
        </w:r>
      </w:del>
      <w:r w:rsidRPr="26C4B50A">
        <w:rPr>
          <w:rFonts w:eastAsia="Times New Roman" w:cs="Times New Roman"/>
          <w:lang w:eastAsia="et-EE"/>
        </w:rPr>
        <w:t xml:space="preserve"> mõju</w:t>
      </w:r>
      <w:del w:id="239" w:author="Merike Koppel - JUSTDIGI" w:date="2025-09-18T14:43:00Z" w16du:dateUtc="2025-09-18T11:43:00Z">
        <w:r w:rsidRPr="26C4B50A" w:rsidDel="00ED3788">
          <w:rPr>
            <w:rFonts w:eastAsia="Times New Roman" w:cs="Times New Roman"/>
            <w:lang w:eastAsia="et-EE"/>
          </w:rPr>
          <w:delText>le</w:delText>
        </w:r>
      </w:del>
      <w:ins w:id="240" w:author="Merike Koppel - JUSTDIGI" w:date="2025-09-18T14:43:00Z" w16du:dateUtc="2025-09-18T11:43:00Z">
        <w:r w:rsidR="00ED3788">
          <w:rPr>
            <w:rFonts w:eastAsia="Times New Roman" w:cs="Times New Roman"/>
            <w:lang w:eastAsia="et-EE"/>
          </w:rPr>
          <w:t xml:space="preserve"> kohta</w:t>
        </w:r>
      </w:ins>
      <w:r w:rsidRPr="26C4B50A">
        <w:rPr>
          <w:rFonts w:eastAsia="Times New Roman" w:cs="Times New Roman"/>
          <w:lang w:eastAsia="et-EE"/>
        </w:rPr>
        <w:t xml:space="preserve"> </w:t>
      </w:r>
      <w:commentRangeEnd w:id="237"/>
      <w:r w:rsidR="00ED3788">
        <w:rPr>
          <w:rStyle w:val="Kommentaariviide"/>
        </w:rPr>
        <w:commentReference w:id="237"/>
      </w:r>
      <w:r w:rsidRPr="26C4B50A">
        <w:rPr>
          <w:rFonts w:eastAsia="Times New Roman" w:cs="Times New Roman"/>
          <w:lang w:eastAsia="et-EE"/>
        </w:rPr>
        <w:t>meedia mitmekesisusele ja toimetuste sõltumatusele.“;</w:t>
      </w:r>
    </w:p>
    <w:p w14:paraId="498A887F" w14:textId="77777777" w:rsidR="00E60632" w:rsidRDefault="00E60632" w:rsidP="184F8ACA">
      <w:pPr>
        <w:shd w:val="clear" w:color="auto" w:fill="FFFFFF" w:themeFill="background1"/>
        <w:rPr>
          <w:rFonts w:eastAsia="Times New Roman" w:cs="Times New Roman"/>
          <w:b/>
          <w:bCs/>
          <w:highlight w:val="yellow"/>
          <w:lang w:eastAsia="et-EE"/>
        </w:rPr>
      </w:pPr>
    </w:p>
    <w:p w14:paraId="62A35523" w14:textId="68E0FB8D" w:rsidR="00E60632" w:rsidRPr="00602C64" w:rsidRDefault="2D4736F2" w:rsidP="00E60632">
      <w:pPr>
        <w:shd w:val="clear" w:color="auto" w:fill="FFFFFF" w:themeFill="background1"/>
        <w:rPr>
          <w:rFonts w:eastAsia="Times New Roman" w:cs="Times New Roman"/>
          <w:lang w:eastAsia="et-EE"/>
        </w:rPr>
      </w:pPr>
      <w:r w:rsidRPr="26C4B50A">
        <w:rPr>
          <w:rFonts w:eastAsia="Times New Roman" w:cs="Times New Roman"/>
          <w:b/>
          <w:bCs/>
          <w:lang w:eastAsia="et-EE"/>
        </w:rPr>
        <w:t>3</w:t>
      </w:r>
      <w:r w:rsidR="00E60632" w:rsidRPr="26C4B50A">
        <w:rPr>
          <w:rFonts w:eastAsia="Times New Roman" w:cs="Times New Roman"/>
          <w:b/>
          <w:bCs/>
          <w:lang w:eastAsia="et-EE"/>
        </w:rPr>
        <w:t>)</w:t>
      </w:r>
      <w:r w:rsidR="00E60632" w:rsidRPr="26C4B50A">
        <w:rPr>
          <w:rFonts w:eastAsia="Times New Roman" w:cs="Times New Roman"/>
          <w:lang w:eastAsia="et-EE"/>
        </w:rPr>
        <w:t xml:space="preserve"> paragrahvi 27 täiendatakse lõikega 2</w:t>
      </w:r>
      <w:r w:rsidR="00E60632" w:rsidRPr="26C4B50A">
        <w:rPr>
          <w:rFonts w:eastAsia="Times New Roman" w:cs="Times New Roman"/>
          <w:vertAlign w:val="superscript"/>
          <w:lang w:eastAsia="et-EE"/>
        </w:rPr>
        <w:t>1</w:t>
      </w:r>
      <w:r w:rsidR="00E60632" w:rsidRPr="26C4B50A">
        <w:rPr>
          <w:rFonts w:eastAsia="Times New Roman" w:cs="Times New Roman"/>
          <w:lang w:eastAsia="et-EE"/>
        </w:rPr>
        <w:t xml:space="preserve"> järgmises sõnastuses:</w:t>
      </w:r>
    </w:p>
    <w:p w14:paraId="7076607B" w14:textId="77777777" w:rsidR="0092664B" w:rsidRDefault="0092664B" w:rsidP="00E60632">
      <w:pPr>
        <w:shd w:val="clear" w:color="auto" w:fill="FFFFFF" w:themeFill="background1"/>
        <w:rPr>
          <w:rFonts w:eastAsia="Times New Roman" w:cs="Times New Roman"/>
          <w:lang w:eastAsia="et-EE"/>
        </w:rPr>
      </w:pPr>
    </w:p>
    <w:p w14:paraId="2F061A39" w14:textId="4D181D30" w:rsidR="00E60632" w:rsidRPr="00455F5D" w:rsidRDefault="0092664B" w:rsidP="00E60632">
      <w:pPr>
        <w:shd w:val="clear" w:color="auto" w:fill="FFFFFF" w:themeFill="background1"/>
        <w:rPr>
          <w:rFonts w:eastAsia="Times New Roman" w:cs="Times New Roman"/>
          <w:lang w:eastAsia="et-EE"/>
        </w:rPr>
      </w:pPr>
      <w:r w:rsidRPr="5BC402A8">
        <w:rPr>
          <w:rFonts w:eastAsia="Times New Roman" w:cs="Times New Roman"/>
          <w:lang w:eastAsia="et-EE"/>
        </w:rPr>
        <w:t>„</w:t>
      </w:r>
      <w:r w:rsidR="00E60632" w:rsidRPr="5BC402A8">
        <w:rPr>
          <w:rFonts w:eastAsia="Times New Roman" w:cs="Times New Roman"/>
          <w:lang w:eastAsia="et-EE"/>
        </w:rPr>
        <w:t>(2</w:t>
      </w:r>
      <w:r w:rsidR="00E60632" w:rsidRPr="5BC402A8">
        <w:rPr>
          <w:rFonts w:eastAsia="Times New Roman" w:cs="Times New Roman"/>
          <w:vertAlign w:val="superscript"/>
          <w:lang w:eastAsia="et-EE"/>
        </w:rPr>
        <w:t>1</w:t>
      </w:r>
      <w:r w:rsidR="00E60632" w:rsidRPr="5BC402A8">
        <w:rPr>
          <w:rFonts w:eastAsia="Times New Roman" w:cs="Times New Roman"/>
          <w:lang w:eastAsia="et-EE"/>
        </w:rPr>
        <w:t>) Konkurentsiamet</w:t>
      </w:r>
      <w:r w:rsidR="04BF5651" w:rsidRPr="5BC402A8">
        <w:rPr>
          <w:rFonts w:eastAsia="Times New Roman" w:cs="Times New Roman"/>
          <w:lang w:eastAsia="et-EE"/>
        </w:rPr>
        <w:t xml:space="preserve"> </w:t>
      </w:r>
      <w:r w:rsidR="09BDBAC6" w:rsidRPr="5BC402A8">
        <w:rPr>
          <w:rFonts w:eastAsia="Times New Roman" w:cs="Times New Roman"/>
          <w:lang w:eastAsia="et-EE"/>
        </w:rPr>
        <w:t xml:space="preserve">küsib </w:t>
      </w:r>
      <w:r w:rsidR="00E60632" w:rsidRPr="5BC402A8">
        <w:rPr>
          <w:rFonts w:eastAsia="Times New Roman" w:cs="Times New Roman"/>
          <w:lang w:eastAsia="et-EE"/>
        </w:rPr>
        <w:t>enne käesoleva paragrahvi lõigetes 1 või 2 nimetatud otsuse tegemist käesoleva seaduse § 26 lõikes 1</w:t>
      </w:r>
      <w:r w:rsidR="00E60632" w:rsidRPr="5BC402A8">
        <w:rPr>
          <w:rFonts w:eastAsia="Times New Roman" w:cs="Times New Roman"/>
          <w:vertAlign w:val="superscript"/>
          <w:lang w:eastAsia="et-EE"/>
        </w:rPr>
        <w:t>1</w:t>
      </w:r>
      <w:r w:rsidR="00E60632" w:rsidRPr="5BC402A8">
        <w:rPr>
          <w:rFonts w:eastAsia="Times New Roman" w:cs="Times New Roman"/>
          <w:lang w:eastAsia="et-EE"/>
        </w:rPr>
        <w:t xml:space="preserve"> nimetatud koondumise osaliste puhul hinnangut meediaturu kontsentratsiooni kohta Tarbijakaitse ja Tehnilise Järelevalve Ametilt. Hindamisel võetakse arvesse </w:t>
      </w:r>
      <w:commentRangeStart w:id="241"/>
      <w:r w:rsidR="00E60632" w:rsidRPr="5BC402A8">
        <w:rPr>
          <w:rFonts w:eastAsia="Times New Roman" w:cs="Times New Roman"/>
          <w:lang w:eastAsia="et-EE"/>
        </w:rPr>
        <w:t>Euroopa meediavabaduse määruse</w:t>
      </w:r>
      <w:commentRangeEnd w:id="241"/>
      <w:r>
        <w:rPr>
          <w:rStyle w:val="Kommentaariviide"/>
        </w:rPr>
        <w:commentReference w:id="241"/>
      </w:r>
      <w:r w:rsidR="00E60632" w:rsidRPr="5BC402A8">
        <w:rPr>
          <w:rFonts w:eastAsia="Times New Roman" w:cs="Times New Roman"/>
          <w:lang w:eastAsia="et-EE"/>
        </w:rPr>
        <w:t xml:space="preserve"> artikli 22 </w:t>
      </w:r>
      <w:commentRangeStart w:id="242"/>
      <w:r w:rsidR="00E60632" w:rsidRPr="5BC402A8">
        <w:rPr>
          <w:rFonts w:eastAsia="Times New Roman" w:cs="Times New Roman"/>
          <w:lang w:eastAsia="et-EE"/>
        </w:rPr>
        <w:t xml:space="preserve">lõikes 2 </w:t>
      </w:r>
      <w:commentRangeEnd w:id="242"/>
      <w:r>
        <w:rPr>
          <w:rStyle w:val="Kommentaariviide"/>
        </w:rPr>
        <w:commentReference w:id="242"/>
      </w:r>
      <w:r w:rsidR="00E60632" w:rsidRPr="5BC402A8">
        <w:rPr>
          <w:rFonts w:eastAsia="Times New Roman" w:cs="Times New Roman"/>
          <w:lang w:eastAsia="et-EE"/>
        </w:rPr>
        <w:t xml:space="preserve">sätestatud kriteeriumeid ja artikli 22 lõikes 3 nimetatud suuniseid. </w:t>
      </w:r>
      <w:r w:rsidR="00371B72" w:rsidRPr="5BC402A8">
        <w:rPr>
          <w:rFonts w:eastAsia="Times New Roman" w:cs="Times New Roman"/>
          <w:lang w:eastAsia="et-EE"/>
        </w:rPr>
        <w:t>Tarbijakaitse ja Tehnilise Järelevalve Amet esitab hinnangu Konkurentsiameti määratud tähtajaks</w:t>
      </w:r>
      <w:commentRangeStart w:id="243"/>
      <w:ins w:id="244" w:author="Merike Koppel - JUSTDIGI" w:date="2025-09-18T15:05:00Z">
        <w:r w:rsidR="00971629" w:rsidRPr="5BC402A8">
          <w:rPr>
            <w:rFonts w:eastAsia="Times New Roman" w:cs="Times New Roman"/>
            <w:lang w:eastAsia="et-EE"/>
          </w:rPr>
          <w:t>.</w:t>
        </w:r>
      </w:ins>
      <w:commentRangeEnd w:id="243"/>
      <w:r>
        <w:rPr>
          <w:rStyle w:val="Kommentaariviide"/>
        </w:rPr>
        <w:commentReference w:id="243"/>
      </w:r>
      <w:r w:rsidR="00371B72" w:rsidRPr="5BC402A8">
        <w:rPr>
          <w:rFonts w:eastAsia="Times New Roman" w:cs="Times New Roman"/>
          <w:lang w:eastAsia="et-EE"/>
        </w:rPr>
        <w:t>“.</w:t>
      </w:r>
    </w:p>
    <w:bookmarkEnd w:id="230"/>
    <w:p w14:paraId="1828D5E0" w14:textId="77777777" w:rsidR="00E60632" w:rsidRPr="004D3176" w:rsidRDefault="00E60632" w:rsidP="00E60632">
      <w:pPr>
        <w:shd w:val="clear" w:color="auto" w:fill="FFFFFF" w:themeFill="background1"/>
        <w:rPr>
          <w:rFonts w:eastAsia="Times New Roman" w:cs="Times New Roman"/>
          <w:strike/>
          <w:u w:val="single"/>
          <w:lang w:eastAsia="et-EE"/>
        </w:rPr>
      </w:pPr>
    </w:p>
    <w:p w14:paraId="71A1ABB1" w14:textId="77777777" w:rsidR="00E60632" w:rsidRPr="004D3176" w:rsidRDefault="00E60632" w:rsidP="00E60632">
      <w:pPr>
        <w:pStyle w:val="Vahedeta"/>
        <w:rPr>
          <w:rFonts w:ascii="Times New Roman" w:hAnsi="Times New Roman" w:cs="Times New Roman"/>
          <w:b/>
          <w:bCs/>
          <w:sz w:val="24"/>
          <w:szCs w:val="24"/>
          <w:lang w:eastAsia="et-EE"/>
        </w:rPr>
      </w:pPr>
      <w:bookmarkStart w:id="245" w:name="_Hlk157598859"/>
      <w:bookmarkEnd w:id="245"/>
      <w:r w:rsidRPr="004D3176">
        <w:rPr>
          <w:rFonts w:ascii="Times New Roman" w:hAnsi="Times New Roman" w:cs="Times New Roman"/>
          <w:b/>
          <w:bCs/>
          <w:sz w:val="24"/>
          <w:szCs w:val="24"/>
          <w:lang w:eastAsia="et-EE"/>
        </w:rPr>
        <w:t xml:space="preserve">§ </w:t>
      </w:r>
      <w:r>
        <w:rPr>
          <w:rFonts w:ascii="Times New Roman" w:hAnsi="Times New Roman" w:cs="Times New Roman"/>
          <w:b/>
          <w:bCs/>
          <w:sz w:val="24"/>
          <w:szCs w:val="24"/>
          <w:lang w:eastAsia="et-EE"/>
        </w:rPr>
        <w:t xml:space="preserve">4. </w:t>
      </w:r>
      <w:r w:rsidRPr="004D3176">
        <w:rPr>
          <w:rFonts w:ascii="Times New Roman" w:hAnsi="Times New Roman" w:cs="Times New Roman"/>
          <w:b/>
          <w:bCs/>
          <w:sz w:val="24"/>
          <w:szCs w:val="24"/>
          <w:lang w:eastAsia="et-EE"/>
        </w:rPr>
        <w:t>Kriminaalmenetluse seadustiku muutmine</w:t>
      </w:r>
    </w:p>
    <w:p w14:paraId="6244A3C7" w14:textId="77777777" w:rsidR="00E60632" w:rsidRDefault="00E60632" w:rsidP="00E60632">
      <w:pPr>
        <w:pStyle w:val="Vahedeta"/>
        <w:jc w:val="both"/>
        <w:rPr>
          <w:rFonts w:ascii="Times New Roman" w:hAnsi="Times New Roman" w:cs="Times New Roman"/>
          <w:sz w:val="24"/>
          <w:szCs w:val="24"/>
          <w:lang w:eastAsia="et-EE"/>
        </w:rPr>
      </w:pPr>
    </w:p>
    <w:p w14:paraId="7E4BFA82" w14:textId="77777777" w:rsidR="00E60632" w:rsidRDefault="00E60632" w:rsidP="00E60632">
      <w:pPr>
        <w:pStyle w:val="Vahedeta"/>
        <w:jc w:val="both"/>
        <w:rPr>
          <w:rFonts w:ascii="Times New Roman" w:hAnsi="Times New Roman" w:cs="Times New Roman"/>
          <w:sz w:val="24"/>
          <w:szCs w:val="24"/>
          <w:lang w:eastAsia="et-EE"/>
        </w:rPr>
      </w:pPr>
      <w:r>
        <w:rPr>
          <w:rFonts w:ascii="Times New Roman" w:hAnsi="Times New Roman" w:cs="Times New Roman"/>
          <w:sz w:val="24"/>
          <w:szCs w:val="24"/>
          <w:lang w:eastAsia="et-EE"/>
        </w:rPr>
        <w:t>Kriminaalmenetluse seadustikus tehakse järgmised muudatused:</w:t>
      </w:r>
    </w:p>
    <w:p w14:paraId="43D638AD" w14:textId="77777777" w:rsidR="00E60632" w:rsidRPr="004D3176" w:rsidRDefault="00E60632" w:rsidP="00E60632">
      <w:pPr>
        <w:pStyle w:val="Vahedeta"/>
        <w:jc w:val="both"/>
        <w:rPr>
          <w:rFonts w:ascii="Times New Roman" w:hAnsi="Times New Roman" w:cs="Times New Roman"/>
          <w:sz w:val="24"/>
          <w:szCs w:val="24"/>
          <w:lang w:eastAsia="et-EE"/>
        </w:rPr>
      </w:pPr>
    </w:p>
    <w:p w14:paraId="0C490A9C" w14:textId="21B9907B" w:rsidR="00E60632" w:rsidRDefault="00E60632" w:rsidP="00E60632">
      <w:pPr>
        <w:pStyle w:val="Vahedeta"/>
        <w:jc w:val="both"/>
        <w:rPr>
          <w:rFonts w:ascii="Times New Roman" w:hAnsi="Times New Roman" w:cs="Times New Roman"/>
          <w:sz w:val="24"/>
          <w:szCs w:val="24"/>
        </w:rPr>
      </w:pPr>
      <w:r w:rsidRPr="00455F5D">
        <w:rPr>
          <w:rFonts w:ascii="Times New Roman" w:hAnsi="Times New Roman" w:cs="Times New Roman"/>
          <w:b/>
          <w:bCs/>
          <w:sz w:val="24"/>
          <w:szCs w:val="24"/>
          <w:lang w:eastAsia="et-EE"/>
        </w:rPr>
        <w:t>1)</w:t>
      </w:r>
      <w:r w:rsidRPr="00455F5D">
        <w:rPr>
          <w:rFonts w:ascii="Times New Roman" w:hAnsi="Times New Roman" w:cs="Times New Roman"/>
          <w:sz w:val="24"/>
          <w:szCs w:val="24"/>
          <w:lang w:eastAsia="et-EE"/>
        </w:rPr>
        <w:t xml:space="preserve"> </w:t>
      </w:r>
      <w:bookmarkStart w:id="246" w:name="_Hlk202444811"/>
      <w:r w:rsidRPr="00455F5D">
        <w:rPr>
          <w:rFonts w:ascii="Times New Roman" w:hAnsi="Times New Roman" w:cs="Times New Roman"/>
          <w:sz w:val="24"/>
          <w:szCs w:val="24"/>
          <w:lang w:eastAsia="et-EE"/>
        </w:rPr>
        <w:t xml:space="preserve">paragrahvi </w:t>
      </w:r>
      <w:bookmarkEnd w:id="246"/>
      <w:r w:rsidRPr="00455F5D">
        <w:rPr>
          <w:rFonts w:ascii="Times New Roman" w:hAnsi="Times New Roman" w:cs="Times New Roman"/>
          <w:sz w:val="24"/>
          <w:szCs w:val="24"/>
          <w:lang w:eastAsia="et-EE"/>
        </w:rPr>
        <w:t>72 lõiget 2</w:t>
      </w:r>
      <w:r w:rsidRPr="00455F5D">
        <w:rPr>
          <w:rFonts w:ascii="Times New Roman" w:hAnsi="Times New Roman" w:cs="Times New Roman"/>
          <w:sz w:val="24"/>
          <w:szCs w:val="24"/>
          <w:vertAlign w:val="superscript"/>
          <w:lang w:eastAsia="et-EE"/>
        </w:rPr>
        <w:t>1</w:t>
      </w:r>
      <w:r w:rsidRPr="00455F5D">
        <w:rPr>
          <w:rFonts w:ascii="Times New Roman" w:hAnsi="Times New Roman" w:cs="Times New Roman"/>
          <w:sz w:val="24"/>
          <w:szCs w:val="24"/>
          <w:lang w:eastAsia="et-EE"/>
        </w:rPr>
        <w:t xml:space="preserve"> </w:t>
      </w:r>
      <w:r w:rsidRPr="00455F5D">
        <w:rPr>
          <w:rFonts w:ascii="Times New Roman" w:hAnsi="Times New Roman" w:cs="Times New Roman"/>
          <w:sz w:val="24"/>
          <w:szCs w:val="24"/>
        </w:rPr>
        <w:t>täiendatakse pärast sõna „ametialaselt“ sõnadega „või püsiva lähedase suhte tõttu“;</w:t>
      </w:r>
    </w:p>
    <w:p w14:paraId="6928BA44" w14:textId="77777777" w:rsidR="00E60632" w:rsidRDefault="00E60632" w:rsidP="00E60632">
      <w:pPr>
        <w:pStyle w:val="Vahedeta"/>
        <w:jc w:val="both"/>
        <w:rPr>
          <w:rFonts w:ascii="Times New Roman" w:hAnsi="Times New Roman" w:cs="Times New Roman"/>
          <w:sz w:val="24"/>
          <w:szCs w:val="24"/>
        </w:rPr>
      </w:pPr>
    </w:p>
    <w:p w14:paraId="5A7EBA5D" w14:textId="77777777" w:rsidR="00E60632" w:rsidRDefault="00E60632" w:rsidP="00E60632">
      <w:pPr>
        <w:pStyle w:val="Vahedeta"/>
        <w:jc w:val="both"/>
        <w:rPr>
          <w:rFonts w:ascii="Times New Roman" w:hAnsi="Times New Roman" w:cs="Times New Roman"/>
          <w:sz w:val="24"/>
          <w:szCs w:val="24"/>
        </w:rPr>
      </w:pPr>
      <w:r w:rsidRPr="004B6BD5">
        <w:rPr>
          <w:rFonts w:ascii="Times New Roman" w:hAnsi="Times New Roman" w:cs="Times New Roman"/>
          <w:b/>
          <w:bCs/>
          <w:sz w:val="24"/>
          <w:szCs w:val="24"/>
        </w:rPr>
        <w:t>2)</w:t>
      </w:r>
      <w:r>
        <w:rPr>
          <w:rFonts w:ascii="Times New Roman" w:hAnsi="Times New Roman" w:cs="Times New Roman"/>
          <w:sz w:val="24"/>
          <w:szCs w:val="24"/>
        </w:rPr>
        <w:t xml:space="preserve"> p</w:t>
      </w:r>
      <w:r w:rsidRPr="004B6BD5">
        <w:rPr>
          <w:rFonts w:ascii="Times New Roman" w:hAnsi="Times New Roman" w:cs="Times New Roman"/>
          <w:sz w:val="24"/>
          <w:szCs w:val="24"/>
        </w:rPr>
        <w:t>aragrahvi</w:t>
      </w:r>
      <w:r w:rsidRPr="001848C3">
        <w:rPr>
          <w:rFonts w:ascii="Times New Roman" w:hAnsi="Times New Roman" w:cs="Times New Roman"/>
          <w:sz w:val="24"/>
          <w:szCs w:val="24"/>
        </w:rPr>
        <w:t xml:space="preserve"> 126² </w:t>
      </w:r>
      <w:commentRangeStart w:id="247"/>
      <w:r w:rsidRPr="001848C3">
        <w:rPr>
          <w:rFonts w:ascii="Times New Roman" w:hAnsi="Times New Roman" w:cs="Times New Roman"/>
          <w:sz w:val="24"/>
          <w:szCs w:val="24"/>
        </w:rPr>
        <w:t>lõi</w:t>
      </w:r>
      <w:r>
        <w:rPr>
          <w:rFonts w:ascii="Times New Roman" w:hAnsi="Times New Roman" w:cs="Times New Roman"/>
          <w:sz w:val="24"/>
          <w:szCs w:val="24"/>
        </w:rPr>
        <w:t xml:space="preserve">get 1 </w:t>
      </w:r>
      <w:commentRangeEnd w:id="247"/>
      <w:r w:rsidR="008D1C7A">
        <w:rPr>
          <w:rStyle w:val="Kommentaariviide"/>
          <w:rFonts w:ascii="Times New Roman" w:hAnsi="Times New Roman"/>
        </w:rPr>
        <w:commentReference w:id="247"/>
      </w:r>
      <w:r>
        <w:rPr>
          <w:rFonts w:ascii="Times New Roman" w:hAnsi="Times New Roman" w:cs="Times New Roman"/>
          <w:sz w:val="24"/>
          <w:szCs w:val="24"/>
        </w:rPr>
        <w:t>täiendatakse punktiga 5 järgmises sõnastuses:</w:t>
      </w:r>
    </w:p>
    <w:p w14:paraId="4AC05EB2" w14:textId="77777777" w:rsidR="00E60632" w:rsidRDefault="00E60632" w:rsidP="00E60632">
      <w:pPr>
        <w:pStyle w:val="Vahedeta"/>
        <w:jc w:val="both"/>
        <w:rPr>
          <w:rFonts w:ascii="Times New Roman" w:hAnsi="Times New Roman" w:cs="Times New Roman"/>
          <w:sz w:val="24"/>
          <w:szCs w:val="24"/>
        </w:rPr>
      </w:pPr>
    </w:p>
    <w:p w14:paraId="50FDB57E" w14:textId="47164005" w:rsidR="00E60632" w:rsidRDefault="00E60632" w:rsidP="00E60632">
      <w:pPr>
        <w:pStyle w:val="Vahedeta"/>
        <w:jc w:val="both"/>
        <w:rPr>
          <w:rFonts w:ascii="Times New Roman" w:hAnsi="Times New Roman" w:cs="Times New Roman"/>
          <w:sz w:val="24"/>
          <w:szCs w:val="24"/>
        </w:rPr>
      </w:pPr>
      <w:r w:rsidRPr="24455716">
        <w:rPr>
          <w:rFonts w:ascii="Times New Roman" w:hAnsi="Times New Roman" w:cs="Times New Roman"/>
          <w:sz w:val="24"/>
          <w:szCs w:val="24"/>
        </w:rPr>
        <w:t>„5) ajakirjanduslikul eesmärgil informatsiooni töötlevate isikute ja nendega ametialaselt või</w:t>
      </w:r>
      <w:del w:id="248" w:author="Merike Koppel - JUSTDIGI" w:date="2025-09-23T11:08:00Z" w16du:dateUtc="2025-09-23T08:08:00Z">
        <w:r w:rsidRPr="24455716" w:rsidDel="00D466C1">
          <w:rPr>
            <w:rFonts w:ascii="Times New Roman" w:hAnsi="Times New Roman" w:cs="Times New Roman"/>
            <w:sz w:val="24"/>
            <w:szCs w:val="24"/>
          </w:rPr>
          <w:delText xml:space="preserve"> </w:delText>
        </w:r>
      </w:del>
      <w:r w:rsidRPr="24455716">
        <w:rPr>
          <w:rFonts w:ascii="Times New Roman" w:hAnsi="Times New Roman" w:cs="Times New Roman"/>
          <w:sz w:val="24"/>
          <w:szCs w:val="24"/>
        </w:rPr>
        <w:t xml:space="preserve"> püsiva lähedase suhte tõttu seotud isikute suhtes</w:t>
      </w:r>
      <w:del w:id="249" w:author="Merike Koppel - JUSTDIGI" w:date="2025-09-18T15:13:00Z" w16du:dateUtc="2025-09-18T12:13:00Z">
        <w:r w:rsidRPr="24455716" w:rsidDel="00222A80">
          <w:rPr>
            <w:rFonts w:ascii="Times New Roman" w:hAnsi="Times New Roman" w:cs="Times New Roman"/>
            <w:sz w:val="24"/>
            <w:szCs w:val="24"/>
          </w:rPr>
          <w:delText xml:space="preserve"> tuleb</w:delText>
        </w:r>
      </w:del>
      <w:r w:rsidRPr="24455716">
        <w:rPr>
          <w:rFonts w:ascii="Times New Roman" w:hAnsi="Times New Roman" w:cs="Times New Roman"/>
          <w:sz w:val="24"/>
          <w:szCs w:val="24"/>
        </w:rPr>
        <w:t xml:space="preserve"> jälitustoiming</w:t>
      </w:r>
      <w:commentRangeStart w:id="250"/>
      <w:r w:rsidRPr="24455716">
        <w:rPr>
          <w:rFonts w:ascii="Times New Roman" w:hAnsi="Times New Roman" w:cs="Times New Roman"/>
          <w:sz w:val="24"/>
          <w:szCs w:val="24"/>
        </w:rPr>
        <w:t>u</w:t>
      </w:r>
      <w:del w:id="251" w:author="Merike Koppel - JUSTDIGI" w:date="2025-09-18T15:12:00Z" w16du:dateUtc="2025-09-18T12:12:00Z">
        <w:r w:rsidRPr="24455716" w:rsidDel="009E6995">
          <w:rPr>
            <w:rFonts w:ascii="Times New Roman" w:hAnsi="Times New Roman" w:cs="Times New Roman"/>
            <w:sz w:val="24"/>
            <w:szCs w:val="24"/>
          </w:rPr>
          <w:delText>te</w:delText>
        </w:r>
      </w:del>
      <w:ins w:id="252" w:author="Merike Koppel - JUSTDIGI" w:date="2025-09-18T15:19:00Z" w16du:dateUtc="2025-09-18T12:19:00Z">
        <w:r w:rsidR="005E2C1C">
          <w:rPr>
            <w:rFonts w:ascii="Times New Roman" w:hAnsi="Times New Roman" w:cs="Times New Roman"/>
            <w:sz w:val="24"/>
            <w:szCs w:val="24"/>
          </w:rPr>
          <w:t xml:space="preserve"> tegemise</w:t>
        </w:r>
      </w:ins>
      <w:r w:rsidRPr="24455716">
        <w:rPr>
          <w:rFonts w:ascii="Times New Roman" w:hAnsi="Times New Roman" w:cs="Times New Roman"/>
          <w:sz w:val="24"/>
          <w:szCs w:val="24"/>
        </w:rPr>
        <w:t>ks</w:t>
      </w:r>
      <w:commentRangeEnd w:id="250"/>
      <w:r w:rsidR="009E6995">
        <w:rPr>
          <w:rStyle w:val="Kommentaariviide"/>
          <w:rFonts w:ascii="Times New Roman" w:hAnsi="Times New Roman"/>
        </w:rPr>
        <w:commentReference w:id="250"/>
      </w:r>
      <w:r w:rsidRPr="24455716">
        <w:rPr>
          <w:rFonts w:ascii="Times New Roman" w:hAnsi="Times New Roman" w:cs="Times New Roman"/>
          <w:sz w:val="24"/>
          <w:szCs w:val="24"/>
        </w:rPr>
        <w:t xml:space="preserve"> loa taotlemisel </w:t>
      </w:r>
      <w:ins w:id="253" w:author="Merike Koppel - JUSTDIGI" w:date="2025-09-18T15:13:00Z" w16du:dateUtc="2025-09-18T12:13:00Z">
        <w:r w:rsidR="00222A80">
          <w:rPr>
            <w:rFonts w:ascii="Times New Roman" w:hAnsi="Times New Roman" w:cs="Times New Roman"/>
            <w:sz w:val="24"/>
            <w:szCs w:val="24"/>
          </w:rPr>
          <w:t xml:space="preserve">tuleb </w:t>
        </w:r>
      </w:ins>
      <w:ins w:id="254" w:author="Merike Koppel - JUSTDIGI" w:date="2025-09-18T15:16:00Z" w16du:dateUtc="2025-09-18T12:16:00Z">
        <w:r w:rsidR="0070135D">
          <w:rPr>
            <w:rFonts w:ascii="Times New Roman" w:hAnsi="Times New Roman" w:cs="Times New Roman"/>
            <w:sz w:val="24"/>
            <w:szCs w:val="24"/>
          </w:rPr>
          <w:t xml:space="preserve">arvesse </w:t>
        </w:r>
      </w:ins>
      <w:r w:rsidRPr="24455716">
        <w:rPr>
          <w:rFonts w:ascii="Times New Roman" w:hAnsi="Times New Roman" w:cs="Times New Roman"/>
          <w:sz w:val="24"/>
          <w:szCs w:val="24"/>
        </w:rPr>
        <w:t xml:space="preserve">võtta </w:t>
      </w:r>
      <w:del w:id="255" w:author="Merike Koppel - JUSTDIGI" w:date="2025-09-18T15:16:00Z" w16du:dateUtc="2025-09-18T12:16:00Z">
        <w:r w:rsidRPr="24455716" w:rsidDel="0070135D">
          <w:rPr>
            <w:rFonts w:ascii="Times New Roman" w:hAnsi="Times New Roman" w:cs="Times New Roman"/>
            <w:sz w:val="24"/>
            <w:szCs w:val="24"/>
          </w:rPr>
          <w:delText xml:space="preserve">arvesse </w:delText>
        </w:r>
      </w:del>
      <w:r w:rsidR="00371B72" w:rsidRPr="24455716">
        <w:rPr>
          <w:rFonts w:ascii="Times New Roman" w:eastAsia="Times New Roman" w:hAnsi="Times New Roman" w:cs="Times New Roman"/>
          <w:sz w:val="24"/>
          <w:szCs w:val="24"/>
          <w:lang w:eastAsia="et-EE"/>
        </w:rPr>
        <w:t xml:space="preserve">Euroopa Parlamendi ja nõukogu määruse (EL) nr </w:t>
      </w:r>
      <w:r w:rsidR="00371B72" w:rsidRPr="24455716">
        <w:rPr>
          <w:rFonts w:ascii="Times New Roman" w:eastAsia="Times New Roman" w:hAnsi="Times New Roman" w:cs="Times New Roman"/>
          <w:sz w:val="24"/>
          <w:szCs w:val="24"/>
          <w:lang w:eastAsia="et-EE"/>
        </w:rPr>
        <w:lastRenderedPageBreak/>
        <w:t>2024/1083, millega luuakse siseturul meediat</w:t>
      </w:r>
      <w:del w:id="256" w:author="Merike Koppel - JUSTDIGI" w:date="2025-09-18T15:07:00Z" w16du:dateUtc="2025-09-18T12:07:00Z">
        <w:r w:rsidR="00371B72" w:rsidRPr="24455716" w:rsidDel="006207FB">
          <w:rPr>
            <w:rFonts w:ascii="Times New Roman" w:eastAsia="Times New Roman" w:hAnsi="Times New Roman" w:cs="Times New Roman"/>
            <w:sz w:val="24"/>
            <w:szCs w:val="24"/>
            <w:lang w:eastAsia="et-EE"/>
          </w:rPr>
          <w:delText>urul</w:delText>
        </w:r>
      </w:del>
      <w:ins w:id="257" w:author="Merike Koppel - JUSTDIGI" w:date="2025-09-18T15:07:00Z" w16du:dateUtc="2025-09-18T12:07:00Z">
        <w:r w:rsidR="006207FB">
          <w:rPr>
            <w:rFonts w:ascii="Times New Roman" w:eastAsia="Times New Roman" w:hAnsi="Times New Roman" w:cs="Times New Roman"/>
            <w:sz w:val="24"/>
            <w:szCs w:val="24"/>
            <w:lang w:eastAsia="et-EE"/>
          </w:rPr>
          <w:t>eenuste</w:t>
        </w:r>
      </w:ins>
      <w:r w:rsidR="00371B72" w:rsidRPr="24455716">
        <w:rPr>
          <w:rFonts w:ascii="Times New Roman" w:eastAsia="Times New Roman" w:hAnsi="Times New Roman" w:cs="Times New Roman"/>
          <w:sz w:val="24"/>
          <w:szCs w:val="24"/>
          <w:lang w:eastAsia="et-EE"/>
        </w:rPr>
        <w:t xml:space="preserve"> ühine raamistik ja muudetakse direktiivi 2010/13/EL (Euroopa meediavabaduse määrus) (ELT L, 2024/1083, 17.04.2024</w:t>
      </w:r>
      <w:commentRangeStart w:id="258"/>
      <w:r w:rsidR="00371B72" w:rsidRPr="24455716">
        <w:rPr>
          <w:rFonts w:ascii="Times New Roman" w:eastAsia="Times New Roman" w:hAnsi="Times New Roman" w:cs="Times New Roman"/>
          <w:sz w:val="24"/>
          <w:szCs w:val="24"/>
          <w:lang w:eastAsia="et-EE"/>
        </w:rPr>
        <w:t>)</w:t>
      </w:r>
      <w:ins w:id="259" w:author="Merike Koppel - JUSTDIGI" w:date="2025-09-18T15:12:00Z" w16du:dateUtc="2025-09-18T12:12:00Z">
        <w:r w:rsidR="009E6995">
          <w:rPr>
            <w:rFonts w:ascii="Times New Roman" w:eastAsia="Times New Roman" w:hAnsi="Times New Roman" w:cs="Times New Roman"/>
            <w:sz w:val="24"/>
            <w:szCs w:val="24"/>
            <w:lang w:eastAsia="et-EE"/>
          </w:rPr>
          <w:t>,</w:t>
        </w:r>
        <w:commentRangeEnd w:id="258"/>
        <w:r w:rsidR="009E6995">
          <w:rPr>
            <w:rStyle w:val="Kommentaariviide"/>
            <w:rFonts w:ascii="Times New Roman" w:hAnsi="Times New Roman"/>
          </w:rPr>
          <w:commentReference w:id="258"/>
        </w:r>
      </w:ins>
      <w:r w:rsidRPr="24455716">
        <w:rPr>
          <w:rFonts w:ascii="Times New Roman" w:eastAsia="Times New Roman" w:hAnsi="Times New Roman" w:cs="Times New Roman"/>
          <w:sz w:val="24"/>
          <w:szCs w:val="24"/>
          <w:lang w:eastAsia="et-EE"/>
        </w:rPr>
        <w:t xml:space="preserve"> </w:t>
      </w:r>
      <w:r w:rsidRPr="24455716">
        <w:rPr>
          <w:rFonts w:ascii="Times New Roman" w:hAnsi="Times New Roman" w:cs="Times New Roman"/>
          <w:sz w:val="24"/>
          <w:szCs w:val="24"/>
        </w:rPr>
        <w:t>artikli 4 punktist 5 tuleneva</w:t>
      </w:r>
      <w:ins w:id="260" w:author="Merike Koppel - JUSTDIGI" w:date="2025-09-18T15:16:00Z" w16du:dateUtc="2025-09-18T12:16:00Z">
        <w:r w:rsidR="0070135D">
          <w:rPr>
            <w:rFonts w:ascii="Times New Roman" w:hAnsi="Times New Roman" w:cs="Times New Roman"/>
            <w:sz w:val="24"/>
            <w:szCs w:val="24"/>
          </w:rPr>
          <w:t>i</w:t>
        </w:r>
      </w:ins>
      <w:r w:rsidRPr="24455716">
        <w:rPr>
          <w:rFonts w:ascii="Times New Roman" w:hAnsi="Times New Roman" w:cs="Times New Roman"/>
          <w:sz w:val="24"/>
          <w:szCs w:val="24"/>
        </w:rPr>
        <w:t>d erisus</w:t>
      </w:r>
      <w:ins w:id="261" w:author="Merike Koppel - JUSTDIGI" w:date="2025-09-18T15:17:00Z" w16du:dateUtc="2025-09-18T12:17:00Z">
        <w:r w:rsidR="0070135D">
          <w:rPr>
            <w:rFonts w:ascii="Times New Roman" w:hAnsi="Times New Roman" w:cs="Times New Roman"/>
            <w:sz w:val="24"/>
            <w:szCs w:val="24"/>
          </w:rPr>
          <w:t>i</w:t>
        </w:r>
      </w:ins>
      <w:del w:id="262" w:author="Merike Koppel - JUSTDIGI" w:date="2025-09-18T15:17:00Z" w16du:dateUtc="2025-09-18T12:17:00Z">
        <w:r w:rsidRPr="24455716" w:rsidDel="0070135D">
          <w:rPr>
            <w:rFonts w:ascii="Times New Roman" w:hAnsi="Times New Roman" w:cs="Times New Roman"/>
            <w:sz w:val="24"/>
            <w:szCs w:val="24"/>
          </w:rPr>
          <w:delText>ed</w:delText>
        </w:r>
      </w:del>
      <w:r w:rsidRPr="24455716">
        <w:rPr>
          <w:rFonts w:ascii="Times New Roman" w:hAnsi="Times New Roman" w:cs="Times New Roman"/>
          <w:sz w:val="24"/>
          <w:szCs w:val="24"/>
        </w:rPr>
        <w:t>.“.</w:t>
      </w:r>
    </w:p>
    <w:p w14:paraId="30289304" w14:textId="77777777" w:rsidR="00E60632" w:rsidRPr="004D3176" w:rsidRDefault="00E60632" w:rsidP="00E60632">
      <w:pPr>
        <w:pStyle w:val="Vahedeta"/>
        <w:jc w:val="both"/>
        <w:rPr>
          <w:rFonts w:ascii="Times New Roman" w:hAnsi="Times New Roman" w:cs="Times New Roman"/>
          <w:sz w:val="24"/>
          <w:szCs w:val="24"/>
          <w:lang w:eastAsia="et-EE"/>
        </w:rPr>
      </w:pPr>
    </w:p>
    <w:p w14:paraId="1F9CDE0A" w14:textId="77777777" w:rsidR="00E60632" w:rsidRPr="004D3176" w:rsidRDefault="00E60632" w:rsidP="00E60632">
      <w:pPr>
        <w:pStyle w:val="Vahedeta"/>
        <w:rPr>
          <w:rFonts w:ascii="Times New Roman" w:hAnsi="Times New Roman" w:cs="Times New Roman"/>
          <w:b/>
          <w:bCs/>
          <w:sz w:val="24"/>
          <w:szCs w:val="24"/>
          <w:lang w:eastAsia="et-EE"/>
        </w:rPr>
      </w:pPr>
      <w:r w:rsidRPr="004D3176">
        <w:rPr>
          <w:rFonts w:ascii="Times New Roman" w:hAnsi="Times New Roman" w:cs="Times New Roman"/>
          <w:b/>
          <w:bCs/>
          <w:sz w:val="24"/>
          <w:szCs w:val="24"/>
          <w:lang w:eastAsia="et-EE"/>
        </w:rPr>
        <w:t xml:space="preserve">§ </w:t>
      </w:r>
      <w:r>
        <w:rPr>
          <w:rFonts w:ascii="Times New Roman" w:hAnsi="Times New Roman" w:cs="Times New Roman"/>
          <w:b/>
          <w:bCs/>
          <w:sz w:val="24"/>
          <w:szCs w:val="24"/>
          <w:lang w:eastAsia="et-EE"/>
        </w:rPr>
        <w:t>5.</w:t>
      </w:r>
      <w:r w:rsidRPr="004D3176">
        <w:rPr>
          <w:rFonts w:ascii="Times New Roman" w:hAnsi="Times New Roman" w:cs="Times New Roman"/>
          <w:b/>
          <w:bCs/>
          <w:sz w:val="24"/>
          <w:szCs w:val="24"/>
          <w:lang w:eastAsia="et-EE"/>
        </w:rPr>
        <w:t xml:space="preserve"> Tsiviilkohtumenetluse seadustiku muutmine</w:t>
      </w:r>
    </w:p>
    <w:p w14:paraId="5FFEFA73" w14:textId="77777777" w:rsidR="00E60632" w:rsidRPr="004D3176" w:rsidRDefault="00E60632" w:rsidP="00E60632">
      <w:pPr>
        <w:pStyle w:val="Vahedeta"/>
        <w:rPr>
          <w:rFonts w:ascii="Times New Roman" w:hAnsi="Times New Roman" w:cs="Times New Roman"/>
          <w:strike/>
          <w:sz w:val="24"/>
          <w:szCs w:val="24"/>
          <w:lang w:eastAsia="et-EE"/>
        </w:rPr>
      </w:pPr>
    </w:p>
    <w:p w14:paraId="53DAFF4B" w14:textId="77527B0C" w:rsidR="00E60632" w:rsidRPr="004D3176" w:rsidRDefault="00E60632" w:rsidP="00E60632">
      <w:pPr>
        <w:pStyle w:val="Vahedeta"/>
        <w:jc w:val="both"/>
        <w:rPr>
          <w:rFonts w:ascii="Times New Roman" w:hAnsi="Times New Roman" w:cs="Times New Roman"/>
          <w:sz w:val="24"/>
          <w:szCs w:val="24"/>
          <w:lang w:eastAsia="et-EE"/>
        </w:rPr>
      </w:pPr>
      <w:r w:rsidRPr="00455F5D">
        <w:rPr>
          <w:rFonts w:ascii="Times New Roman" w:hAnsi="Times New Roman" w:cs="Times New Roman"/>
          <w:sz w:val="24"/>
          <w:szCs w:val="24"/>
          <w:lang w:eastAsia="et-EE"/>
        </w:rPr>
        <w:t xml:space="preserve">Tsiviilkohtumenetluse seadustiku </w:t>
      </w:r>
      <w:r w:rsidR="00EA61BF">
        <w:rPr>
          <w:rFonts w:ascii="Times New Roman" w:hAnsi="Times New Roman" w:cs="Times New Roman"/>
          <w:sz w:val="24"/>
          <w:szCs w:val="24"/>
          <w:lang w:eastAsia="et-EE"/>
        </w:rPr>
        <w:t>§</w:t>
      </w:r>
      <w:r w:rsidRPr="00455F5D">
        <w:rPr>
          <w:rFonts w:ascii="Times New Roman" w:hAnsi="Times New Roman" w:cs="Times New Roman"/>
          <w:sz w:val="24"/>
          <w:szCs w:val="24"/>
          <w:lang w:eastAsia="et-EE"/>
        </w:rPr>
        <w:t xml:space="preserve"> 257 lõiget 5 </w:t>
      </w:r>
      <w:r w:rsidRPr="00455F5D">
        <w:rPr>
          <w:rFonts w:ascii="Times New Roman" w:hAnsi="Times New Roman" w:cs="Times New Roman"/>
          <w:sz w:val="24"/>
          <w:szCs w:val="24"/>
        </w:rPr>
        <w:t>täiendatakse pärast sõna „ametialaselt“ sõnadega „või püsiva lähedase suhte tõttu“.</w:t>
      </w:r>
    </w:p>
    <w:p w14:paraId="1380C135" w14:textId="77777777" w:rsidR="00E60632" w:rsidRDefault="00E60632" w:rsidP="00E60632">
      <w:pPr>
        <w:pStyle w:val="Vahedeta"/>
        <w:rPr>
          <w:rFonts w:ascii="Times New Roman" w:hAnsi="Times New Roman" w:cs="Times New Roman"/>
          <w:strike/>
          <w:sz w:val="24"/>
          <w:szCs w:val="24"/>
          <w:lang w:eastAsia="et-EE"/>
        </w:rPr>
      </w:pPr>
    </w:p>
    <w:p w14:paraId="4D80C361" w14:textId="77777777" w:rsidR="00E60632" w:rsidRPr="00162A38" w:rsidRDefault="00E60632" w:rsidP="00E60632">
      <w:pPr>
        <w:pStyle w:val="Vahedeta"/>
        <w:rPr>
          <w:rFonts w:ascii="Times New Roman" w:hAnsi="Times New Roman" w:cs="Times New Roman"/>
          <w:b/>
          <w:bCs/>
          <w:sz w:val="24"/>
          <w:szCs w:val="24"/>
          <w:lang w:eastAsia="et-EE"/>
        </w:rPr>
      </w:pPr>
      <w:r w:rsidRPr="00162A38">
        <w:rPr>
          <w:rFonts w:ascii="Times New Roman" w:hAnsi="Times New Roman" w:cs="Times New Roman"/>
          <w:b/>
          <w:bCs/>
          <w:sz w:val="24"/>
          <w:szCs w:val="24"/>
          <w:lang w:eastAsia="et-EE"/>
        </w:rPr>
        <w:t xml:space="preserve">§ </w:t>
      </w:r>
      <w:r>
        <w:rPr>
          <w:rFonts w:ascii="Times New Roman" w:hAnsi="Times New Roman" w:cs="Times New Roman"/>
          <w:b/>
          <w:bCs/>
          <w:sz w:val="24"/>
          <w:szCs w:val="24"/>
          <w:lang w:eastAsia="et-EE"/>
        </w:rPr>
        <w:t xml:space="preserve">6. </w:t>
      </w:r>
      <w:r w:rsidRPr="00162A38">
        <w:rPr>
          <w:rFonts w:ascii="Times New Roman" w:hAnsi="Times New Roman" w:cs="Times New Roman"/>
          <w:b/>
          <w:bCs/>
          <w:sz w:val="24"/>
          <w:szCs w:val="24"/>
          <w:lang w:eastAsia="et-EE"/>
        </w:rPr>
        <w:t>Seaduse jõustumine</w:t>
      </w:r>
    </w:p>
    <w:p w14:paraId="5FD431C2" w14:textId="77777777" w:rsidR="00E60632" w:rsidRPr="00162A38" w:rsidRDefault="00E60632" w:rsidP="00E60632">
      <w:pPr>
        <w:pStyle w:val="Vahedeta"/>
        <w:rPr>
          <w:rFonts w:ascii="Times New Roman" w:hAnsi="Times New Roman" w:cs="Times New Roman"/>
          <w:sz w:val="24"/>
          <w:szCs w:val="24"/>
          <w:lang w:eastAsia="et-EE"/>
        </w:rPr>
      </w:pPr>
    </w:p>
    <w:p w14:paraId="6A85D14A" w14:textId="77777777" w:rsidR="00E60632" w:rsidRPr="00162A38" w:rsidRDefault="00E60632" w:rsidP="00E60632">
      <w:pPr>
        <w:pStyle w:val="Vahedeta"/>
        <w:rPr>
          <w:rFonts w:ascii="Times New Roman" w:hAnsi="Times New Roman" w:cs="Times New Roman"/>
          <w:sz w:val="24"/>
          <w:szCs w:val="24"/>
          <w:lang w:eastAsia="et-EE"/>
        </w:rPr>
      </w:pPr>
      <w:r w:rsidRPr="00162A38">
        <w:rPr>
          <w:rFonts w:ascii="Times New Roman" w:hAnsi="Times New Roman" w:cs="Times New Roman"/>
          <w:sz w:val="24"/>
          <w:szCs w:val="24"/>
          <w:lang w:eastAsia="et-EE"/>
        </w:rPr>
        <w:t>Käesolev seadus jõustub 202</w:t>
      </w:r>
      <w:r>
        <w:rPr>
          <w:rFonts w:ascii="Times New Roman" w:hAnsi="Times New Roman" w:cs="Times New Roman"/>
          <w:sz w:val="24"/>
          <w:szCs w:val="24"/>
          <w:lang w:eastAsia="et-EE"/>
        </w:rPr>
        <w:t>6</w:t>
      </w:r>
      <w:r w:rsidRPr="00162A38">
        <w:rPr>
          <w:rFonts w:ascii="Times New Roman" w:hAnsi="Times New Roman" w:cs="Times New Roman"/>
          <w:sz w:val="24"/>
          <w:szCs w:val="24"/>
          <w:lang w:eastAsia="et-EE"/>
        </w:rPr>
        <w:t>. aasta 1. jaanuaril.</w:t>
      </w:r>
    </w:p>
    <w:p w14:paraId="67574C3F" w14:textId="77777777" w:rsidR="00DF1B33" w:rsidRPr="000E378B" w:rsidRDefault="00DF1B33" w:rsidP="0073692F">
      <w:pPr>
        <w:keepNext/>
        <w:rPr>
          <w:rFonts w:cs="Times New Roman"/>
          <w:color w:val="000000" w:themeColor="text1"/>
        </w:rPr>
      </w:pPr>
    </w:p>
    <w:p w14:paraId="2CAFA1A7" w14:textId="77777777" w:rsidR="00DF1B33" w:rsidRPr="000E378B" w:rsidRDefault="00DF1B33" w:rsidP="0073692F">
      <w:pPr>
        <w:keepNext/>
        <w:rPr>
          <w:rFonts w:cs="Times New Roman"/>
          <w:color w:val="000000" w:themeColor="text1"/>
        </w:rPr>
      </w:pPr>
    </w:p>
    <w:p w14:paraId="3F97FFCD" w14:textId="77777777" w:rsidR="0073692F" w:rsidRPr="000E378B" w:rsidRDefault="0073692F" w:rsidP="0073692F">
      <w:pPr>
        <w:keepNext/>
        <w:rPr>
          <w:rFonts w:cs="Times New Roman"/>
          <w:color w:val="000000" w:themeColor="text1"/>
        </w:rPr>
      </w:pPr>
    </w:p>
    <w:p w14:paraId="68D9521E" w14:textId="77777777" w:rsidR="00DF1B33" w:rsidRPr="000E378B" w:rsidRDefault="00DF1B33" w:rsidP="0073692F">
      <w:pPr>
        <w:pStyle w:val="esimees"/>
        <w:keepNext/>
        <w:rPr>
          <w:color w:val="000000" w:themeColor="text1"/>
        </w:rPr>
      </w:pPr>
      <w:r w:rsidRPr="000E378B">
        <w:rPr>
          <w:color w:val="000000" w:themeColor="text1"/>
        </w:rPr>
        <w:t xml:space="preserve">Lauri </w:t>
      </w:r>
      <w:proofErr w:type="spellStart"/>
      <w:r w:rsidRPr="000E378B">
        <w:rPr>
          <w:color w:val="000000" w:themeColor="text1"/>
        </w:rPr>
        <w:t>Hussar</w:t>
      </w:r>
      <w:proofErr w:type="spellEnd"/>
    </w:p>
    <w:p w14:paraId="577B4157" w14:textId="77777777" w:rsidR="00DF1B33" w:rsidRPr="000E378B" w:rsidRDefault="00DF1B33" w:rsidP="0073692F">
      <w:pPr>
        <w:pStyle w:val="esimees"/>
        <w:keepNext/>
        <w:rPr>
          <w:rFonts w:eastAsia="Arial Unicode MS"/>
          <w:color w:val="000000" w:themeColor="text1"/>
        </w:rPr>
      </w:pPr>
      <w:r w:rsidRPr="000E378B">
        <w:rPr>
          <w:rFonts w:eastAsia="Arial Unicode MS"/>
          <w:color w:val="000000" w:themeColor="text1"/>
        </w:rPr>
        <w:t>Riigikogu esimees</w:t>
      </w:r>
    </w:p>
    <w:p w14:paraId="09B425CC" w14:textId="2E868790" w:rsidR="00DF1B33" w:rsidRPr="000E378B" w:rsidRDefault="00DF1B33" w:rsidP="006978C8">
      <w:pPr>
        <w:rPr>
          <w:rFonts w:cs="Times New Roman"/>
          <w:color w:val="000000" w:themeColor="text1"/>
        </w:rPr>
      </w:pPr>
    </w:p>
    <w:p w14:paraId="4D059D81" w14:textId="6B784E2E" w:rsidR="00DF1B33" w:rsidRDefault="0040462B" w:rsidP="0073692F">
      <w:pPr>
        <w:pStyle w:val="vastuvtmisekohajakuupevamrge"/>
        <w:keepNext/>
        <w:rPr>
          <w:color w:val="000000" w:themeColor="text1"/>
        </w:rPr>
      </w:pPr>
      <w:r w:rsidRPr="000E378B">
        <w:rPr>
          <w:color w:val="000000" w:themeColor="text1"/>
        </w:rPr>
        <w:t>Tallinn,</w:t>
      </w:r>
      <w:r w:rsidRPr="000E378B">
        <w:rPr>
          <w:color w:val="000000" w:themeColor="text1"/>
        </w:rPr>
        <w:tab/>
      </w:r>
      <w:r w:rsidRPr="000E378B">
        <w:rPr>
          <w:color w:val="000000" w:themeColor="text1"/>
        </w:rPr>
        <w:tab/>
        <w:t>202</w:t>
      </w:r>
      <w:r w:rsidR="00DF1B33" w:rsidRPr="000E378B">
        <w:rPr>
          <w:color w:val="000000" w:themeColor="text1"/>
        </w:rPr>
        <w:t>5</w:t>
      </w:r>
    </w:p>
    <w:p w14:paraId="400A21FF" w14:textId="77777777" w:rsidR="00DC6F83" w:rsidRPr="00DC6F83" w:rsidRDefault="00DC6F83" w:rsidP="00DC6F83">
      <w:pPr>
        <w:pStyle w:val="Vahedeta"/>
        <w:rPr>
          <w:lang w:eastAsia="et-EE"/>
        </w:rPr>
      </w:pPr>
    </w:p>
    <w:p w14:paraId="4789E8BA" w14:textId="0D957C9D" w:rsidR="00E60632" w:rsidRDefault="00E60632" w:rsidP="00DC6F83">
      <w:pPr>
        <w:pStyle w:val="Vahedeta"/>
        <w:rPr>
          <w:rFonts w:ascii="Times New Roman" w:eastAsia="Arial Unicode MS" w:hAnsi="Times New Roman" w:cs="Times New Roman"/>
          <w:kern w:val="3"/>
          <w:sz w:val="24"/>
          <w:szCs w:val="24"/>
          <w:lang w:eastAsia="et-EE"/>
        </w:rPr>
      </w:pPr>
      <w:r>
        <w:rPr>
          <w:rFonts w:ascii="Times New Roman" w:eastAsia="Arial Unicode MS" w:hAnsi="Times New Roman" w:cs="Times New Roman"/>
          <w:kern w:val="3"/>
          <w:sz w:val="24"/>
          <w:szCs w:val="24"/>
          <w:lang w:eastAsia="et-EE"/>
        </w:rPr>
        <w:t>_________________________________________________________________</w:t>
      </w:r>
      <w:r w:rsidR="00DC6F83">
        <w:rPr>
          <w:rFonts w:ascii="Times New Roman" w:eastAsia="Arial Unicode MS" w:hAnsi="Times New Roman" w:cs="Times New Roman"/>
          <w:kern w:val="3"/>
          <w:sz w:val="24"/>
          <w:szCs w:val="24"/>
          <w:lang w:eastAsia="et-EE"/>
        </w:rPr>
        <w:t>__________</w:t>
      </w:r>
    </w:p>
    <w:p w14:paraId="32597A29" w14:textId="77777777" w:rsidR="00E60632" w:rsidRPr="00D22C58" w:rsidRDefault="00E60632" w:rsidP="00E60632">
      <w:pPr>
        <w:pStyle w:val="Vahedeta"/>
        <w:rPr>
          <w:rFonts w:ascii="Times New Roman" w:eastAsia="Arial Unicode MS" w:hAnsi="Times New Roman" w:cs="Times New Roman"/>
          <w:kern w:val="3"/>
          <w:sz w:val="24"/>
          <w:szCs w:val="24"/>
          <w:lang w:eastAsia="et-EE"/>
        </w:rPr>
      </w:pPr>
      <w:r w:rsidRPr="00D22C58">
        <w:rPr>
          <w:rFonts w:ascii="Times New Roman" w:eastAsia="Arial Unicode MS" w:hAnsi="Times New Roman" w:cs="Times New Roman"/>
          <w:kern w:val="3"/>
          <w:sz w:val="24"/>
          <w:szCs w:val="24"/>
          <w:lang w:eastAsia="et-EE"/>
        </w:rPr>
        <w:t>Algatab Vabariigi Valitsus</w:t>
      </w:r>
      <w:del w:id="263" w:author="Merike Koppel - JUSTDIGI" w:date="2025-09-23T11:08:00Z" w16du:dateUtc="2025-09-23T08:08:00Z">
        <w:r w:rsidRPr="00D22C58" w:rsidDel="00D466C1">
          <w:rPr>
            <w:rFonts w:ascii="Times New Roman" w:eastAsia="Arial Unicode MS" w:hAnsi="Times New Roman" w:cs="Times New Roman"/>
            <w:kern w:val="3"/>
            <w:sz w:val="24"/>
            <w:szCs w:val="24"/>
            <w:lang w:eastAsia="et-EE"/>
          </w:rPr>
          <w:delText xml:space="preserve">  </w:delText>
        </w:r>
      </w:del>
    </w:p>
    <w:p w14:paraId="2DB03C34" w14:textId="77777777" w:rsidR="00E60632" w:rsidRPr="00D22C58" w:rsidRDefault="00E60632" w:rsidP="00E60632">
      <w:pPr>
        <w:pStyle w:val="Vahedeta"/>
        <w:rPr>
          <w:rFonts w:ascii="Times New Roman" w:eastAsia="Arial Unicode MS" w:hAnsi="Times New Roman" w:cs="Times New Roman"/>
          <w:kern w:val="3"/>
          <w:sz w:val="24"/>
          <w:szCs w:val="24"/>
          <w:lang w:eastAsia="et-EE"/>
        </w:rPr>
      </w:pPr>
    </w:p>
    <w:p w14:paraId="5D027167" w14:textId="77777777" w:rsidR="00E60632" w:rsidRPr="00D22C58" w:rsidRDefault="00E60632" w:rsidP="00E60632">
      <w:pPr>
        <w:pStyle w:val="Vahedeta"/>
        <w:rPr>
          <w:rFonts w:ascii="Times New Roman" w:eastAsia="Arial Unicode MS" w:hAnsi="Times New Roman" w:cs="Times New Roman"/>
          <w:kern w:val="3"/>
          <w:sz w:val="24"/>
          <w:szCs w:val="24"/>
          <w:lang w:eastAsia="et-EE"/>
        </w:rPr>
      </w:pPr>
      <w:r w:rsidRPr="00D22C58">
        <w:rPr>
          <w:rFonts w:ascii="Times New Roman" w:eastAsia="Arial Unicode MS" w:hAnsi="Times New Roman" w:cs="Times New Roman"/>
          <w:kern w:val="3"/>
          <w:sz w:val="24"/>
          <w:szCs w:val="24"/>
          <w:lang w:eastAsia="et-EE"/>
        </w:rPr>
        <w:t>Vabariigi Valitsuse nimel</w:t>
      </w:r>
    </w:p>
    <w:p w14:paraId="41C56671" w14:textId="77777777" w:rsidR="00E60632" w:rsidRPr="00D22C58" w:rsidRDefault="00E60632" w:rsidP="00E60632">
      <w:pPr>
        <w:pStyle w:val="Vahedeta"/>
        <w:rPr>
          <w:rFonts w:ascii="Times New Roman" w:eastAsia="Arial Unicode MS" w:hAnsi="Times New Roman" w:cs="Times New Roman"/>
          <w:kern w:val="3"/>
          <w:sz w:val="24"/>
          <w:szCs w:val="24"/>
          <w:lang w:eastAsia="et-EE"/>
        </w:rPr>
      </w:pPr>
    </w:p>
    <w:p w14:paraId="4CF7D7B7" w14:textId="77777777" w:rsidR="00E60632" w:rsidRPr="00D22C58" w:rsidRDefault="00E60632" w:rsidP="00E60632">
      <w:pPr>
        <w:pStyle w:val="Vahedeta"/>
        <w:rPr>
          <w:rFonts w:ascii="Times New Roman" w:eastAsia="Arial Unicode MS" w:hAnsi="Times New Roman" w:cs="Times New Roman"/>
          <w:kern w:val="3"/>
          <w:sz w:val="24"/>
          <w:szCs w:val="24"/>
          <w:lang w:eastAsia="et-EE"/>
        </w:rPr>
      </w:pPr>
      <w:r w:rsidRPr="00D22C58">
        <w:rPr>
          <w:rFonts w:ascii="Times New Roman" w:eastAsia="Arial Unicode MS" w:hAnsi="Times New Roman" w:cs="Times New Roman"/>
          <w:kern w:val="3"/>
          <w:sz w:val="24"/>
          <w:szCs w:val="24"/>
          <w:lang w:eastAsia="et-EE"/>
        </w:rPr>
        <w:t>(allkirjastatud digitaalselt)</w:t>
      </w:r>
    </w:p>
    <w:p w14:paraId="46C5EE73" w14:textId="77777777" w:rsidR="00E60632" w:rsidRPr="00E60632" w:rsidRDefault="00E60632" w:rsidP="00E60632">
      <w:pPr>
        <w:rPr>
          <w:lang w:eastAsia="et-EE"/>
        </w:rPr>
      </w:pPr>
    </w:p>
    <w:sectPr w:rsidR="00E60632" w:rsidRPr="00E60632" w:rsidSect="00B51DF9">
      <w:footerReference w:type="default" r:id="rId15"/>
      <w:footerReference w:type="first" r:id="rId16"/>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rkus Ühtigi - JUSTDIGI" w:date="2025-10-02T14:31:00Z" w:initials="MÜ">
    <w:p w14:paraId="371313D8" w14:textId="77777777" w:rsidR="00474B59" w:rsidRDefault="00474B59" w:rsidP="00474B59">
      <w:pPr>
        <w:pStyle w:val="Kommentaaritekst"/>
        <w:jc w:val="left"/>
      </w:pPr>
      <w:r>
        <w:rPr>
          <w:rStyle w:val="Kommentaariviide"/>
        </w:rPr>
        <w:annotationRef/>
      </w:r>
      <w:r>
        <w:t>Seadustes, kus on normitehniline märkus direktiiv 2010/13/EL seonduvalt, tuleb märkust täiendada (kuna direktiivi muudetakse määrusega 2024/1083). Vt ka HÕNTE § 38 lg 2 ning selgitus ja näide HÕNTE käsiraamat lk 110.</w:t>
      </w:r>
    </w:p>
  </w:comment>
  <w:comment w:id="1" w:author="Merike Koppel - JUSTDIGI" w:date="2025-09-23T12:07:00Z" w:initials="MK">
    <w:p w14:paraId="0E15573E" w14:textId="2CE4C8AA" w:rsidR="00342BA5" w:rsidRDefault="00342BA5" w:rsidP="00342BA5">
      <w:pPr>
        <w:pStyle w:val="Kommentaaritekst"/>
        <w:jc w:val="left"/>
      </w:pPr>
      <w:r>
        <w:rPr>
          <w:rStyle w:val="Kommentaariviide"/>
        </w:rPr>
        <w:annotationRef/>
      </w:r>
      <w:r>
        <w:t>Piisab ainsusest</w:t>
      </w:r>
    </w:p>
  </w:comment>
  <w:comment w:id="6" w:author="Merike Koppel - JUSTDIGI" w:date="2025-09-23T12:07:00Z" w:initials="MK">
    <w:p w14:paraId="7187208F" w14:textId="77777777" w:rsidR="007A17E0" w:rsidRDefault="007A17E0" w:rsidP="007A17E0">
      <w:pPr>
        <w:pStyle w:val="Kommentaaritekst"/>
        <w:jc w:val="left"/>
      </w:pPr>
      <w:r>
        <w:rPr>
          <w:rStyle w:val="Kommentaariviide"/>
        </w:rPr>
        <w:annotationRef/>
      </w:r>
      <w:r>
        <w:t>Nii on kehtiv pealkiri</w:t>
      </w:r>
    </w:p>
  </w:comment>
  <w:comment w:id="14" w:author="Merike Koppel - JUSTDIGI" w:date="2025-09-23T12:09:00Z" w:initials="MK">
    <w:p w14:paraId="118AA179" w14:textId="77777777" w:rsidR="00A84D49" w:rsidRDefault="00A84D49" w:rsidP="00A84D49">
      <w:pPr>
        <w:pStyle w:val="Kommentaaritekst"/>
        <w:jc w:val="left"/>
      </w:pPr>
      <w:r>
        <w:rPr>
          <w:rStyle w:val="Kommentaariviide"/>
        </w:rPr>
        <w:annotationRef/>
      </w:r>
      <w:r>
        <w:rPr>
          <w:color w:val="000000"/>
          <w:highlight w:val="white"/>
        </w:rPr>
        <w:t>Kui lauses läheb vaja kaht ühendavat sidesõna, siis harilikult on </w:t>
      </w:r>
      <w:r>
        <w:rPr>
          <w:i/>
          <w:iCs/>
          <w:color w:val="000000"/>
          <w:highlight w:val="white"/>
        </w:rPr>
        <w:t>ning</w:t>
      </w:r>
      <w:r>
        <w:rPr>
          <w:color w:val="000000"/>
          <w:highlight w:val="white"/>
        </w:rPr>
        <w:t> teisel kohal. Kui sarnaseid sidendeid on veel rohkem, võib sõnu </w:t>
      </w:r>
      <w:r>
        <w:rPr>
          <w:i/>
          <w:iCs/>
          <w:color w:val="000000"/>
          <w:highlight w:val="white"/>
        </w:rPr>
        <w:t>ja</w:t>
      </w:r>
      <w:r>
        <w:rPr>
          <w:color w:val="000000"/>
          <w:highlight w:val="white"/>
        </w:rPr>
        <w:t> ja </w:t>
      </w:r>
      <w:r>
        <w:rPr>
          <w:i/>
          <w:iCs/>
          <w:color w:val="000000"/>
          <w:highlight w:val="white"/>
        </w:rPr>
        <w:t>ning</w:t>
      </w:r>
      <w:r>
        <w:rPr>
          <w:color w:val="000000"/>
          <w:highlight w:val="white"/>
        </w:rPr>
        <w:t> varieerida, kuid esimesele kohale võiks jääda </w:t>
      </w:r>
      <w:r>
        <w:rPr>
          <w:i/>
          <w:iCs/>
          <w:color w:val="000000"/>
          <w:highlight w:val="white"/>
        </w:rPr>
        <w:t>ja.</w:t>
      </w:r>
      <w:r>
        <w:t xml:space="preserve"> </w:t>
      </w:r>
    </w:p>
  </w:comment>
  <w:comment w:id="22" w:author="Merike Koppel - JUSTDIGI" w:date="2025-09-23T08:32:00Z" w:initials="MK">
    <w:p w14:paraId="797384A7" w14:textId="5438095D" w:rsidR="000529BB" w:rsidRDefault="000529BB" w:rsidP="000529BB">
      <w:pPr>
        <w:pStyle w:val="Kommentaaritekst"/>
        <w:jc w:val="left"/>
      </w:pPr>
      <w:r>
        <w:rPr>
          <w:rStyle w:val="Kommentaariviide"/>
        </w:rPr>
        <w:annotationRef/>
      </w:r>
      <w:r>
        <w:t>See sõna sisaldub ka edaspidi kasutatavas lühinimetuses.</w:t>
      </w:r>
    </w:p>
  </w:comment>
  <w:comment w:id="29" w:author="Merike Koppel - JUSTDIGI" w:date="2025-09-23T11:59:00Z" w:initials="MK">
    <w:p w14:paraId="6440DC3A" w14:textId="77777777" w:rsidR="00B51F2B" w:rsidRDefault="00B51F2B" w:rsidP="00B51F2B">
      <w:pPr>
        <w:pStyle w:val="Kommentaaritekst"/>
        <w:jc w:val="left"/>
      </w:pPr>
      <w:r>
        <w:rPr>
          <w:rStyle w:val="Kommentaariviide"/>
        </w:rPr>
        <w:annotationRef/>
      </w:r>
      <w:r>
        <w:t>Siin pigem "või", kuna võib tekkida arusaam, et nad mõlemad peavad olema alustanud tegevust kõigepealt Eestis jne, pigem on mõeldud, et üks neist, mitte tingimata mõlemad ...</w:t>
      </w:r>
    </w:p>
  </w:comment>
  <w:comment w:id="36" w:author="Markus Ühtigi - JUSTDIGI" w:date="2025-10-02T14:25:00Z" w:initials="MÜ">
    <w:p w14:paraId="11602E04" w14:textId="77777777" w:rsidR="00474B59" w:rsidRDefault="00474B59" w:rsidP="00474B59">
      <w:pPr>
        <w:pStyle w:val="Kommentaaritekst"/>
        <w:jc w:val="left"/>
      </w:pPr>
      <w:r>
        <w:rPr>
          <w:rStyle w:val="Kommentaariviide"/>
        </w:rPr>
        <w:annotationRef/>
      </w:r>
      <w:r>
        <w:t>Lõigete 2 ja 3 vahel ei ole rohkem lõikeid, seega ei saa seda vahemikuna tähistada. Sama märkus eelnõu § 1 p 7 kohta.</w:t>
      </w:r>
    </w:p>
  </w:comment>
  <w:comment w:id="37" w:author="Merike Koppel - JUSTDIGI" w:date="2025-09-22T12:19:00Z" w:initials="MK">
    <w:p w14:paraId="3F5A1C8B" w14:textId="3D88B739" w:rsidR="0029293E" w:rsidRDefault="00943E17" w:rsidP="0029293E">
      <w:pPr>
        <w:pStyle w:val="Kommentaaritekst"/>
        <w:jc w:val="left"/>
      </w:pPr>
      <w:r>
        <w:rPr>
          <w:rStyle w:val="Kommentaariviide"/>
        </w:rPr>
        <w:annotationRef/>
      </w:r>
      <w:r w:rsidR="0029293E">
        <w:t>Siin pigem "või": "kes taasedastab audiovisuaalmeedia teenust või raadioteenust", sest siin võib tekkida väärarusaam, et peab edastama mõlemat … "või" ei välista, et võib edastada ka mõlemat, ikka käib tema kohta … Seega tuleb teha eraldi muutmispunkt.</w:t>
      </w:r>
    </w:p>
  </w:comment>
  <w:comment w:id="39" w:author="Merike Koppel - JUSTDIGI" w:date="2025-09-23T09:24:00Z" w:initials="MK">
    <w:p w14:paraId="3D2CEF57" w14:textId="77777777" w:rsidR="00942B3B" w:rsidRDefault="00CF2D06" w:rsidP="00942B3B">
      <w:pPr>
        <w:pStyle w:val="Kommentaaritekst"/>
        <w:jc w:val="left"/>
      </w:pPr>
      <w:r>
        <w:rPr>
          <w:rStyle w:val="Kommentaariviide"/>
        </w:rPr>
        <w:annotationRef/>
      </w:r>
      <w:r w:rsidR="00942B3B">
        <w:rPr>
          <w:color w:val="202020"/>
          <w:highlight w:val="white"/>
        </w:rPr>
        <w:t xml:space="preserve">Siin tuleks asendada "ja" sidesõnaga "ning": "teiste </w:t>
      </w:r>
      <w:r w:rsidR="00942B3B">
        <w:t xml:space="preserve">audiovisuaalmeedia teenuse ja raadioteenuse osutajate </w:t>
      </w:r>
      <w:r w:rsidR="00942B3B">
        <w:rPr>
          <w:color w:val="202020"/>
          <w:highlight w:val="white"/>
        </w:rPr>
        <w:t xml:space="preserve">saadetega ning </w:t>
      </w:r>
      <w:r w:rsidR="00942B3B">
        <w:t>audiovisuaalmeedia teenuse ja raadioteenusega" ning kuna selle lõpuosa käänded on ka vbl arusaamatud (mitmuses v ainsuses), siis tuleks see muutmine eraldi punktina vormistada.</w:t>
      </w:r>
    </w:p>
    <w:p w14:paraId="1786536B" w14:textId="77777777" w:rsidR="00942B3B" w:rsidRDefault="00942B3B" w:rsidP="00942B3B">
      <w:pPr>
        <w:pStyle w:val="Kommentaaritekst"/>
        <w:jc w:val="left"/>
      </w:pPr>
      <w:r>
        <w:t>Igaks juhuks küsin, kas selles punktis on televisiooni- ja raadioteenuse osutaja all mõeldud üht isikut ja kas te olete selle termini kasutuse seaduses üle vaadanud, sest seal esineb nii "televisiooni- või raadioteenuse osutaja" (st kaks isikut) kui ka "televisiooni- ja raadioteenuse osutaja" koos ainsuses tegusõnaga (siin: edastab) , mis viitab otseselt sellele, et tegu on ühe isikuga?</w:t>
      </w:r>
    </w:p>
  </w:comment>
  <w:comment w:id="40" w:author="Merike Koppel - JUSTDIGI" w:date="2025-09-23T09:27:00Z" w:initials="MK">
    <w:p w14:paraId="4C820D11" w14:textId="5053EC33" w:rsidR="0039208B" w:rsidRDefault="0039208B" w:rsidP="0039208B">
      <w:pPr>
        <w:pStyle w:val="Kommentaaritekst"/>
        <w:jc w:val="left"/>
      </w:pPr>
      <w:r>
        <w:rPr>
          <w:rStyle w:val="Kommentaariviide"/>
        </w:rPr>
        <w:annotationRef/>
      </w:r>
      <w:r>
        <w:t>Või täpsustavalt: "lõike 4 punktis 1"?</w:t>
      </w:r>
    </w:p>
  </w:comment>
  <w:comment w:id="41" w:author="Merike Koppel - JUSTDIGI" w:date="2025-09-23T09:32:00Z" w:initials="MK">
    <w:p w14:paraId="2CE6DD23" w14:textId="77777777" w:rsidR="00E81C23" w:rsidRDefault="00E81C23" w:rsidP="00E81C23">
      <w:pPr>
        <w:pStyle w:val="Kommentaaritekst"/>
        <w:jc w:val="left"/>
      </w:pPr>
      <w:r>
        <w:rPr>
          <w:rStyle w:val="Kommentaariviide"/>
        </w:rPr>
        <w:annotationRef/>
      </w:r>
      <w:r>
        <w:t xml:space="preserve">Siin tuleks asendada "ja" sidesõnaga "ning": "Audiovisuaalmeedia teenuse ja raadioteenuse vastuvõtmise </w:t>
      </w:r>
      <w:r>
        <w:rPr>
          <w:b/>
          <w:bCs/>
        </w:rPr>
        <w:t xml:space="preserve">ning </w:t>
      </w:r>
      <w:r>
        <w:t xml:space="preserve">taasedastamise vabadus" ja lõikes 1: "Audiovisuaalmeedia teenuse ja raadioteenuse vastuvõtmist </w:t>
      </w:r>
      <w:r>
        <w:rPr>
          <w:b/>
          <w:bCs/>
        </w:rPr>
        <w:t xml:space="preserve">ning </w:t>
      </w:r>
      <w:r>
        <w:t>taasedastamist". St vormistada eraldi muutmispunktina.</w:t>
      </w:r>
    </w:p>
  </w:comment>
  <w:comment w:id="35" w:author="Markus Ühtigi - JUSTDIGI" w:date="2025-10-02T15:12:00Z" w:initials="MÜ">
    <w:p w14:paraId="637CD063" w14:textId="77777777" w:rsidR="00464FFC" w:rsidRDefault="00464FFC" w:rsidP="00464FFC">
      <w:pPr>
        <w:pStyle w:val="Kommentaaritekst"/>
        <w:jc w:val="left"/>
      </w:pPr>
      <w:r>
        <w:rPr>
          <w:rStyle w:val="Kommentaariviide"/>
        </w:rPr>
        <w:annotationRef/>
      </w:r>
      <w:r>
        <w:t xml:space="preserve">Palume „audiovisuaalmeedia teenus ja raadioteenuse“ „meediateenuse“ asemel kasutamisel tähelepanu pöörata sellele, et uue sõnaühendi kasutamine oleks ühesugustes olukordades läbiv ja ühtlane. </w:t>
      </w:r>
    </w:p>
  </w:comment>
  <w:comment w:id="42" w:author="Markus Ühtigi - JUSTDIGI" w:date="2025-10-01T14:10:00Z" w:initials="MJ">
    <w:p w14:paraId="18E6E62D" w14:textId="77777777" w:rsidR="00464FFC" w:rsidRDefault="00474B59" w:rsidP="00464FFC">
      <w:pPr>
        <w:pStyle w:val="Kommentaaritekst"/>
        <w:jc w:val="left"/>
      </w:pPr>
      <w:r>
        <w:rPr>
          <w:rStyle w:val="Kommentaariviide"/>
        </w:rPr>
        <w:annotationRef/>
      </w:r>
      <w:r w:rsidR="00464FFC">
        <w:t>Eelnõu tekstis peale EL õigusakti esmakordset mainimist tuleb viide esitada nii, et nähtub akti andja, liik ja number. Vt HÕNTE § 29 lg 3. Lühinimetuse "Euroopa meediavabaduse määrus" edaspidiseks viitamiseks kasutamine ei ole lubatud. Seega peaks siin olema:</w:t>
      </w:r>
    </w:p>
    <w:p w14:paraId="6D18FB7A" w14:textId="77777777" w:rsidR="00464FFC" w:rsidRDefault="00464FFC" w:rsidP="00464FFC">
      <w:pPr>
        <w:pStyle w:val="Kommentaaritekst"/>
        <w:jc w:val="left"/>
      </w:pPr>
      <w:r>
        <w:t>Euroopa Parlamendi ja nõukogu määrus (EL) nr 2024/1083. Arvestada ka eelnõu § 1 p-de 7, 8, 13, 14, 41, 43 ja 45 juures (eelnõus läbivalt).</w:t>
      </w:r>
    </w:p>
    <w:p w14:paraId="72745AD3" w14:textId="77777777" w:rsidR="00464FFC" w:rsidRDefault="00464FFC" w:rsidP="00464FFC">
      <w:pPr>
        <w:pStyle w:val="Kommentaaritekst"/>
        <w:jc w:val="left"/>
      </w:pPr>
    </w:p>
    <w:p w14:paraId="377B8B0D" w14:textId="77777777" w:rsidR="00464FFC" w:rsidRDefault="00464FFC" w:rsidP="00464FFC">
      <w:pPr>
        <w:pStyle w:val="Kommentaaritekst"/>
        <w:jc w:val="left"/>
      </w:pPr>
      <w:r>
        <w:t>Üksnes asjaolu, et mõndadel EL aktidel on pealkirjas lisatud eraldi ka lühipealkiri, ei ole alus normitehnika ühtse nõude eiramisele.</w:t>
      </w:r>
    </w:p>
  </w:comment>
  <w:comment w:id="43" w:author="Merike Koppel - JUSTDIGI" w:date="2025-09-18T15:26:00Z" w:initials="MK">
    <w:p w14:paraId="233364BB" w14:textId="7F25E708" w:rsidR="00AE1873" w:rsidRDefault="00AE1873" w:rsidP="00AE1873">
      <w:pPr>
        <w:pStyle w:val="Kommentaaritekst"/>
        <w:jc w:val="left"/>
      </w:pPr>
      <w:r>
        <w:rPr>
          <w:rStyle w:val="Kommentaariviide"/>
        </w:rPr>
        <w:annotationRef/>
      </w:r>
      <w:r>
        <w:t>NB! mitmuses</w:t>
      </w:r>
    </w:p>
  </w:comment>
  <w:comment w:id="49" w:author="Merike Koppel - JUSTDIGI" w:date="2025-09-23T09:35:00Z" w:initials="MK">
    <w:p w14:paraId="50EE7B62" w14:textId="77777777" w:rsidR="00D43B58" w:rsidRDefault="00D43B58" w:rsidP="00D43B58">
      <w:pPr>
        <w:pStyle w:val="Kommentaaritekst"/>
        <w:jc w:val="left"/>
      </w:pPr>
      <w:r>
        <w:rPr>
          <w:rStyle w:val="Kommentaariviide"/>
        </w:rPr>
        <w:annotationRef/>
      </w:r>
      <w:r>
        <w:t>Eeldan, et teenus on tellitav, mitte audiovisuaalmeedia ise.</w:t>
      </w:r>
    </w:p>
  </w:comment>
  <w:comment w:id="53" w:author="Merike Koppel - JUSTDIGI" w:date="2025-09-22T13:23:00Z" w:initials="MK">
    <w:p w14:paraId="2AEB7935" w14:textId="77777777" w:rsidR="00CA654F" w:rsidRDefault="0005290F" w:rsidP="00CA654F">
      <w:pPr>
        <w:pStyle w:val="Kommentaaritekst"/>
        <w:jc w:val="left"/>
      </w:pPr>
      <w:r>
        <w:rPr>
          <w:rStyle w:val="Kommentaariviide"/>
        </w:rPr>
        <w:annotationRef/>
      </w:r>
      <w:r w:rsidR="00CA654F">
        <w:t>See asesõna ei käi raadioteenuse kohta, mida muutmata sõnastuse puhul arvata võiks, vaid hoopis teenuse osutaja kohta ...</w:t>
      </w:r>
    </w:p>
  </w:comment>
  <w:comment w:id="57" w:author="Merike Koppel - JUSTDIGI" w:date="2025-09-23T09:38:00Z" w:initials="MK">
    <w:p w14:paraId="0C5C700B" w14:textId="77777777" w:rsidR="00BC0982" w:rsidRDefault="00BC0982" w:rsidP="00BC0982">
      <w:pPr>
        <w:pStyle w:val="Kommentaaritekst"/>
        <w:jc w:val="left"/>
      </w:pPr>
      <w:r>
        <w:rPr>
          <w:rStyle w:val="Kommentaariviide"/>
        </w:rPr>
        <w:annotationRef/>
      </w:r>
      <w:r>
        <w:t>"ja" ja "ning" ei ole täissünonüümid. K</w:t>
      </w:r>
      <w:r>
        <w:rPr>
          <w:color w:val="000000"/>
          <w:highlight w:val="white"/>
        </w:rPr>
        <w:t>ui lause koosneb mitmest tasandist, siis ühendab "ja"</w:t>
      </w:r>
      <w:r>
        <w:rPr>
          <w:i/>
          <w:iCs/>
          <w:color w:val="000000"/>
          <w:highlight w:val="white"/>
        </w:rPr>
        <w:t> </w:t>
      </w:r>
      <w:r>
        <w:rPr>
          <w:color w:val="000000"/>
          <w:highlight w:val="white"/>
        </w:rPr>
        <w:t>pisemaid ja madalama tasandi üksusi ning "ning"</w:t>
      </w:r>
      <w:r>
        <w:rPr>
          <w:i/>
          <w:iCs/>
          <w:color w:val="000000"/>
          <w:highlight w:val="white"/>
        </w:rPr>
        <w:t> </w:t>
      </w:r>
      <w:r>
        <w:rPr>
          <w:color w:val="000000"/>
          <w:highlight w:val="white"/>
        </w:rPr>
        <w:t>kõrgema tasandi üksusi ja suuremaid lauseosi.</w:t>
      </w:r>
      <w:r>
        <w:t xml:space="preserve"> </w:t>
      </w:r>
    </w:p>
  </w:comment>
  <w:comment w:id="68" w:author="Merike Koppel - JUSTDIGI" w:date="2025-09-22T09:12:00Z" w:initials="MK">
    <w:p w14:paraId="5ACA4FA4" w14:textId="77777777" w:rsidR="003D3AF6" w:rsidRDefault="00036324" w:rsidP="003D3AF6">
      <w:pPr>
        <w:pStyle w:val="Kommentaaritekst"/>
        <w:jc w:val="left"/>
      </w:pPr>
      <w:r>
        <w:rPr>
          <w:rStyle w:val="Kommentaariviide"/>
        </w:rPr>
        <w:annotationRef/>
      </w:r>
      <w:r w:rsidR="003D3AF6">
        <w:t>Kas nii? Nõuded ei kohaldata loale, pigem raadioprogrammile ...</w:t>
      </w:r>
    </w:p>
  </w:comment>
  <w:comment w:id="80" w:author="Merike Koppel - JUSTDIGI" w:date="2025-09-18T15:35:00Z" w:initials="MK">
    <w:p w14:paraId="270D3DF4" w14:textId="77777777" w:rsidR="00911FDB" w:rsidRDefault="009E033F" w:rsidP="00911FDB">
      <w:pPr>
        <w:pStyle w:val="Kommentaaritekst"/>
        <w:jc w:val="left"/>
      </w:pPr>
      <w:r>
        <w:rPr>
          <w:rStyle w:val="Kommentaariviide"/>
        </w:rPr>
        <w:annotationRef/>
      </w:r>
      <w:r w:rsidR="00911FDB">
        <w:t>Igaks juhuks küsin kas veebilehel esitatakse TTJA kontaktandmed, sel juhul sõnastaksin lihtsalt "...kontaktandmed"? Või siis tõepoolest viidatakse, et TTJA kontaktandmed leiab tema veebilehelt?</w:t>
      </w:r>
    </w:p>
  </w:comment>
  <w:comment w:id="81" w:author="Merike Koppel - JUSTDIGI" w:date="2025-09-22T10:21:00Z" w:initials="MK">
    <w:p w14:paraId="23DE6A33" w14:textId="147FCF7A" w:rsidR="00853C35" w:rsidRDefault="00853C35" w:rsidP="00853C35">
      <w:pPr>
        <w:pStyle w:val="Kommentaaritekst"/>
        <w:jc w:val="left"/>
      </w:pPr>
      <w:r>
        <w:rPr>
          <w:rStyle w:val="Kommentaariviide"/>
        </w:rPr>
        <w:annotationRef/>
      </w:r>
      <w:r>
        <w:t>Kasutaks ühes tekstis üht terminit.</w:t>
      </w:r>
    </w:p>
  </w:comment>
  <w:comment w:id="84" w:author="Merike Koppel - JUSTDIGI" w:date="2025-09-23T09:54:00Z" w:initials="MK">
    <w:p w14:paraId="31536293" w14:textId="77777777" w:rsidR="00911FDB" w:rsidRDefault="00911FDB" w:rsidP="00911FDB">
      <w:pPr>
        <w:pStyle w:val="Kommentaaritekst"/>
        <w:jc w:val="left"/>
      </w:pPr>
      <w:r>
        <w:rPr>
          <w:rStyle w:val="Kommentaariviide"/>
        </w:rPr>
        <w:annotationRef/>
      </w:r>
      <w:r>
        <w:t>Pigem nii, siin ei peaks kordama sõna "osutaja"</w:t>
      </w:r>
    </w:p>
  </w:comment>
  <w:comment w:id="89" w:author="Merike Koppel - JUSTDIGI" w:date="2025-09-22T14:10:00Z" w:initials="MK">
    <w:p w14:paraId="2DDD69E5" w14:textId="7AFA31DB" w:rsidR="0073538A" w:rsidRDefault="0073538A" w:rsidP="0073538A">
      <w:pPr>
        <w:pStyle w:val="Kommentaaritekst"/>
        <w:jc w:val="left"/>
      </w:pPr>
      <w:r>
        <w:rPr>
          <w:rStyle w:val="Kommentaariviide"/>
        </w:rPr>
        <w:annotationRef/>
      </w:r>
      <w:r>
        <w:t>Pigem nii, siin ei peaks kordama sõna "osutaja"</w:t>
      </w:r>
    </w:p>
  </w:comment>
  <w:comment w:id="94" w:author="Merike Koppel - JUSTDIGI" w:date="2025-09-22T14:07:00Z" w:initials="MK">
    <w:p w14:paraId="3264AD24" w14:textId="77777777" w:rsidR="002E367F" w:rsidRDefault="009A05F5" w:rsidP="002E367F">
      <w:pPr>
        <w:pStyle w:val="Kommentaaritekst"/>
        <w:jc w:val="left"/>
      </w:pPr>
      <w:r>
        <w:rPr>
          <w:rStyle w:val="Kommentaariviide"/>
        </w:rPr>
        <w:annotationRef/>
      </w:r>
      <w:r w:rsidR="002E367F">
        <w:t>Siin ei saa kasutada ainsust, kui ei taheta väljendada sisulist ainsust, st kui need on eri isikud, mitte üks ja sama isik ...</w:t>
      </w:r>
    </w:p>
  </w:comment>
  <w:comment w:id="97" w:author="Merike Koppel - JUSTDIGI" w:date="2025-09-22T14:06:00Z" w:initials="MK">
    <w:p w14:paraId="0E5728A6" w14:textId="0F577E2B" w:rsidR="000F1FB5" w:rsidRDefault="000F1FB5" w:rsidP="000F1FB5">
      <w:pPr>
        <w:pStyle w:val="Kommentaaritekst"/>
        <w:jc w:val="left"/>
      </w:pPr>
      <w:r>
        <w:rPr>
          <w:rStyle w:val="Kommentaariviide"/>
        </w:rPr>
        <w:annotationRef/>
      </w:r>
      <w:r>
        <w:t>"info kogusumma kohta" tähendab lühidalt seda kogusummat ennast ...</w:t>
      </w:r>
    </w:p>
  </w:comment>
  <w:comment w:id="100" w:author="Merike Koppel - JUSTDIGI" w:date="2025-09-18T15:38:00Z" w:initials="MK">
    <w:p w14:paraId="5357370E" w14:textId="77777777" w:rsidR="00DF7EAE" w:rsidRDefault="006F6FFF" w:rsidP="00DF7EAE">
      <w:pPr>
        <w:pStyle w:val="Kommentaaritekst"/>
        <w:jc w:val="left"/>
      </w:pPr>
      <w:r>
        <w:rPr>
          <w:rStyle w:val="Kommentaariviide"/>
        </w:rPr>
        <w:annotationRef/>
      </w:r>
      <w:r w:rsidR="00DF7EAE">
        <w:t xml:space="preserve">"kuvama" tähendab </w:t>
      </w:r>
      <w:r w:rsidR="00DF7EAE">
        <w:rPr>
          <w:i/>
          <w:iCs/>
          <w:color w:val="000000"/>
          <w:highlight w:val="white"/>
        </w:rPr>
        <w:t>infot silmanähtavaks tegema, nt kuvariekraanil, valgusreklaamis, kvartskella näidikul, s</w:t>
      </w:r>
      <w:r w:rsidR="00DF7EAE">
        <w:rPr>
          <w:color w:val="000000"/>
          <w:highlight w:val="white"/>
        </w:rPr>
        <w:t>t hetkelist näitamist? Kas pigem: esitatakse ...toimikus või lisatakse ...toimikusse v avaldatakse toimikus?</w:t>
      </w:r>
    </w:p>
  </w:comment>
  <w:comment w:id="103" w:author="Merike Koppel - JUSTDIGI" w:date="2025-09-22T10:26:00Z" w:initials="MK">
    <w:p w14:paraId="6679AB71" w14:textId="108C4507" w:rsidR="00D55CAB" w:rsidRDefault="00D55CAB" w:rsidP="00D55CAB">
      <w:pPr>
        <w:pStyle w:val="Kommentaaritekst"/>
        <w:jc w:val="left"/>
      </w:pPr>
      <w:r>
        <w:rPr>
          <w:rStyle w:val="Kommentaariviide"/>
        </w:rPr>
        <w:annotationRef/>
      </w:r>
      <w:r>
        <w:t>Ma täpsustaks, sest "vahendeid" võib avaliku sektori asutuses olla igasuguseid</w:t>
      </w:r>
    </w:p>
  </w:comment>
  <w:comment w:id="107" w:author="Merike Koppel - JUSTDIGI" w:date="2025-09-23T09:58:00Z" w:initials="MK">
    <w:p w14:paraId="310CD150" w14:textId="77777777" w:rsidR="00632B8C" w:rsidRDefault="00632B8C" w:rsidP="00632B8C">
      <w:pPr>
        <w:pStyle w:val="Kommentaaritekst"/>
        <w:jc w:val="left"/>
      </w:pPr>
      <w:r>
        <w:rPr>
          <w:rStyle w:val="Kommentaariviide"/>
        </w:rPr>
        <w:annotationRef/>
      </w:r>
      <w:r>
        <w:t>Pigem "kasutusmugaval"</w:t>
      </w:r>
    </w:p>
  </w:comment>
  <w:comment w:id="108" w:author="Merike Koppel - JUSTDIGI" w:date="2025-09-22T14:18:00Z" w:initials="MK">
    <w:p w14:paraId="2A745A62" w14:textId="77777777" w:rsidR="002A7D0B" w:rsidRDefault="000543D3" w:rsidP="002A7D0B">
      <w:pPr>
        <w:pStyle w:val="Kommentaaritekst"/>
        <w:jc w:val="left"/>
      </w:pPr>
      <w:r>
        <w:rPr>
          <w:rStyle w:val="Kommentaariviide"/>
        </w:rPr>
        <w:annotationRef/>
      </w:r>
      <w:r w:rsidR="002A7D0B">
        <w:t>Kas nii, et ei korduks fraas "nimetatud teave", millel on siin lõikes eri tähendus ...</w:t>
      </w:r>
    </w:p>
  </w:comment>
  <w:comment w:id="111" w:author="Merike Koppel - JUSTDIGI" w:date="2025-09-22T14:20:00Z" w:initials="MK">
    <w:p w14:paraId="48FAEB83" w14:textId="449E735F" w:rsidR="00526B91" w:rsidRDefault="00526B91" w:rsidP="00526B91">
      <w:pPr>
        <w:pStyle w:val="Kommentaaritekst"/>
        <w:jc w:val="left"/>
      </w:pPr>
      <w:r>
        <w:rPr>
          <w:rStyle w:val="Kommentaariviide"/>
        </w:rPr>
        <w:annotationRef/>
      </w:r>
      <w:r>
        <w:t>HÕNTE käsiraamat taunib selle sõna kasutust</w:t>
      </w:r>
    </w:p>
  </w:comment>
  <w:comment w:id="118" w:author="Merike Koppel - JUSTDIGI" w:date="2025-09-18T15:41:00Z" w:initials="MK">
    <w:p w14:paraId="6AF321C4" w14:textId="77777777" w:rsidR="000B6265" w:rsidRDefault="00B72F2C" w:rsidP="000B6265">
      <w:pPr>
        <w:pStyle w:val="Kommentaaritekst"/>
        <w:jc w:val="left"/>
      </w:pPr>
      <w:r>
        <w:rPr>
          <w:rStyle w:val="Kommentaariviide"/>
        </w:rPr>
        <w:annotationRef/>
      </w:r>
      <w:r w:rsidR="000B6265">
        <w:t>"avalikustama" tähendab avalikuks tegema, kas muidu avaldatakse kuskil mujal ja avalikkusele tehakse kättesaadavaks veebilehel või on siiski mõeldud "avaldatakse"?</w:t>
      </w:r>
    </w:p>
  </w:comment>
  <w:comment w:id="119" w:author="Merike Koppel - JUSTDIGI" w:date="2025-09-23T10:01:00Z" w:initials="MK">
    <w:p w14:paraId="751108D4" w14:textId="77777777" w:rsidR="00224940" w:rsidRDefault="00224940" w:rsidP="00224940">
      <w:pPr>
        <w:pStyle w:val="Kommentaaritekst"/>
        <w:jc w:val="left"/>
      </w:pPr>
      <w:r>
        <w:rPr>
          <w:rStyle w:val="Kommentaariviide"/>
        </w:rPr>
        <w:annotationRef/>
      </w:r>
      <w:r>
        <w:t>Sobiks ka "tekstiosa", aga siin tekstis on mujal sellisel juhul kasutatud "sõnadega".</w:t>
      </w:r>
    </w:p>
  </w:comment>
  <w:comment w:id="129" w:author="Markus Ühtigi - JUSTDIGI" w:date="2025-10-01T14:23:00Z" w:initials="MJ">
    <w:p w14:paraId="43CF500E" w14:textId="4A70796C" w:rsidR="00474B59" w:rsidRDefault="00474B59">
      <w:pPr>
        <w:pStyle w:val="Kommentaaritekst"/>
      </w:pPr>
      <w:r>
        <w:rPr>
          <w:rStyle w:val="Kommentaariviide"/>
        </w:rPr>
        <w:annotationRef/>
      </w:r>
      <w:r w:rsidRPr="334DACAF">
        <w:t>Vormel ei tohiks alata arvuga, seega peaks ette lisama "seaduse". Vt ka näide HÕNTE käsiraamat lk 93.</w:t>
      </w:r>
    </w:p>
    <w:p w14:paraId="25B25E57" w14:textId="7360D328" w:rsidR="00474B59" w:rsidRDefault="00474B59">
      <w:pPr>
        <w:pStyle w:val="Kommentaaritekst"/>
      </w:pPr>
    </w:p>
    <w:p w14:paraId="2F179028" w14:textId="5446AFFC" w:rsidR="00474B59" w:rsidRDefault="00474B59">
      <w:pPr>
        <w:pStyle w:val="Kommentaaritekst"/>
      </w:pPr>
      <w:r w:rsidRPr="0D448B24">
        <w:t>Lisaks on uuest pealkirjast puudu peatüki number. Kui selliselt muuta, nagu praegu on, siis on tulevases redaktsioonis see peatükk ilma numbrita. Vt ka ülal viidatud näide.</w:t>
      </w:r>
    </w:p>
  </w:comment>
  <w:comment w:id="130" w:author="Merike Koppel - JUSTDIGI" w:date="2025-09-22T14:24:00Z" w:initials="MK">
    <w:p w14:paraId="2B1C091B" w14:textId="70D014CA" w:rsidR="00047A97" w:rsidRDefault="00047A97" w:rsidP="00047A97">
      <w:pPr>
        <w:pStyle w:val="Kommentaaritekst"/>
        <w:jc w:val="left"/>
      </w:pPr>
      <w:r>
        <w:rPr>
          <w:rStyle w:val="Kommentaariviide"/>
        </w:rPr>
        <w:annotationRef/>
      </w:r>
      <w:r>
        <w:t>NB!</w:t>
      </w:r>
    </w:p>
  </w:comment>
  <w:comment w:id="134" w:author="Merike Koppel - JUSTDIGI" w:date="2025-09-23T10:02:00Z" w:initials="MK">
    <w:p w14:paraId="274636E1" w14:textId="77777777" w:rsidR="00BB573E" w:rsidRDefault="00BB573E" w:rsidP="00BB573E">
      <w:pPr>
        <w:pStyle w:val="Kommentaaritekst"/>
        <w:jc w:val="left"/>
      </w:pPr>
      <w:r>
        <w:rPr>
          <w:rStyle w:val="Kommentaariviide"/>
        </w:rPr>
        <w:annotationRef/>
      </w:r>
      <w:r>
        <w:t>See peaks olema allpool, 20. punkt?</w:t>
      </w:r>
    </w:p>
  </w:comment>
  <w:comment w:id="133" w:author="Markus Ühtigi - JUSTDIGI" w:date="2025-10-01T14:27:00Z" w:initials="MJ">
    <w:p w14:paraId="7A325F91" w14:textId="072108D2" w:rsidR="00474B59" w:rsidRDefault="00474B59">
      <w:pPr>
        <w:pStyle w:val="Kommentaaritekst"/>
      </w:pPr>
      <w:r>
        <w:rPr>
          <w:rStyle w:val="Kommentaariviide"/>
        </w:rPr>
        <w:annotationRef/>
      </w:r>
      <w:r w:rsidRPr="23F81446">
        <w:t>Järjekorra mõttes peaks asuma pärast punkte 19 ja 20.</w:t>
      </w:r>
    </w:p>
  </w:comment>
  <w:comment w:id="140" w:author="Merike Koppel - JUSTDIGI" w:date="2025-09-23T10:03:00Z" w:initials="MK">
    <w:p w14:paraId="3D5052BE" w14:textId="77777777" w:rsidR="00732FE0" w:rsidRDefault="00732FE0" w:rsidP="00732FE0">
      <w:pPr>
        <w:pStyle w:val="Kommentaaritekst"/>
        <w:jc w:val="left"/>
      </w:pPr>
      <w:r>
        <w:rPr>
          <w:rStyle w:val="Kommentaariviide"/>
        </w:rPr>
        <w:annotationRef/>
      </w:r>
      <w:r>
        <w:t>Pikk kriips</w:t>
      </w:r>
    </w:p>
  </w:comment>
  <w:comment w:id="148" w:author="Merike Koppel - JUSTDIGI" w:date="2025-09-18T15:45:00Z" w:initials="MK">
    <w:p w14:paraId="306E6B5C" w14:textId="66285CFC" w:rsidR="00672885" w:rsidRDefault="00672885" w:rsidP="00672885">
      <w:pPr>
        <w:pStyle w:val="Kommentaaritekst"/>
        <w:jc w:val="left"/>
      </w:pPr>
      <w:r>
        <w:rPr>
          <w:rStyle w:val="Kommentaariviide"/>
        </w:rPr>
        <w:annotationRef/>
      </w:r>
      <w:r>
        <w:rPr>
          <w:i/>
          <w:iCs/>
        </w:rPr>
        <w:t>Või</w:t>
      </w:r>
      <w:r>
        <w:t xml:space="preserve">-rinnastuse korral, kui ainsuses olevaid aluseid seob sidesõna "või", on öeldis ainsuses, nt </w:t>
      </w:r>
      <w:r>
        <w:rPr>
          <w:i/>
          <w:iCs/>
        </w:rPr>
        <w:t>ettepaneku saab (</w:t>
      </w:r>
      <w:r>
        <w:t xml:space="preserve">mitte </w:t>
      </w:r>
      <w:r>
        <w:rPr>
          <w:i/>
          <w:iCs/>
        </w:rPr>
        <w:t>saavad) esitada rektor või dekaan</w:t>
      </w:r>
    </w:p>
  </w:comment>
  <w:comment w:id="152" w:author="Merike Koppel - JUSTDIGI" w:date="2025-09-22T14:47:00Z" w:initials="MK">
    <w:p w14:paraId="268E1F55" w14:textId="77777777" w:rsidR="00547B9E" w:rsidRDefault="00547B9E" w:rsidP="00547B9E">
      <w:pPr>
        <w:pStyle w:val="Kommentaaritekst"/>
        <w:jc w:val="left"/>
      </w:pPr>
      <w:r>
        <w:rPr>
          <w:rStyle w:val="Kommentaariviide"/>
        </w:rPr>
        <w:annotationRef/>
      </w:r>
      <w:r>
        <w:t>Igaks juhuks küsin, et kas siin ei peaks olema nimetatud kes ja kellele: "nimetatud teenuse osutaja esitab enne saadet vaatajale või kuulajale arusaadaval viisil hoiatuse, mis teatab …"?</w:t>
      </w:r>
    </w:p>
  </w:comment>
  <w:comment w:id="155" w:author="Markus Ühtigi - JUSTDIGI" w:date="2025-10-01T14:31:00Z" w:initials="MJ">
    <w:p w14:paraId="23F17323" w14:textId="54DDB47F" w:rsidR="00474B59" w:rsidRDefault="00474B59">
      <w:pPr>
        <w:pStyle w:val="Kommentaaritekst"/>
      </w:pPr>
      <w:r>
        <w:rPr>
          <w:rStyle w:val="Kommentaariviide"/>
        </w:rPr>
        <w:annotationRef/>
      </w:r>
      <w:r w:rsidRPr="595F9240">
        <w:t>Paragrahvi 19 lõikele 6 viitab kehtiva seaduse § 51 lg 7. Sellega tuleb eelnõus arvestada. Hetkel seda tehtud ei ole.</w:t>
      </w:r>
    </w:p>
  </w:comment>
  <w:comment w:id="160" w:author="Markus Ühtigi - JUSTDIGI" w:date="2025-10-01T14:41:00Z" w:initials="MJ">
    <w:p w14:paraId="0B02183B" w14:textId="7CD3B91C" w:rsidR="00474B59" w:rsidRDefault="00474B59">
      <w:pPr>
        <w:pStyle w:val="Kommentaaritekst"/>
      </w:pPr>
      <w:r>
        <w:rPr>
          <w:rStyle w:val="Kommentaariviide"/>
        </w:rPr>
        <w:annotationRef/>
      </w:r>
      <w:r w:rsidRPr="45EC9878">
        <w:t>See lõige koosneb kolmest lausest, seega tuleks esitada muudatuse asukoht lause täpsusega. Vt ka HÕNTE käsiraamat lk 92 p 7 selgitus.</w:t>
      </w:r>
    </w:p>
  </w:comment>
  <w:comment w:id="165" w:author="Merike Koppel - JUSTDIGI" w:date="2025-09-22T14:58:00Z" w:initials="MK">
    <w:p w14:paraId="0EE2E7E7" w14:textId="77777777" w:rsidR="00954D9F" w:rsidRDefault="00954D9F" w:rsidP="00954D9F">
      <w:pPr>
        <w:pStyle w:val="Kommentaaritekst"/>
        <w:jc w:val="left"/>
      </w:pPr>
      <w:r>
        <w:rPr>
          <w:rStyle w:val="Kommentaariviide"/>
        </w:rPr>
        <w:annotationRef/>
      </w:r>
      <w:r>
        <w:t>täpsustaksin</w:t>
      </w:r>
    </w:p>
  </w:comment>
  <w:comment w:id="172" w:author="Merike Koppel - JUSTDIGI" w:date="2025-09-23T10:11:00Z" w:initials="MK">
    <w:p w14:paraId="72C52AB5" w14:textId="77777777" w:rsidR="005E4E76" w:rsidRDefault="005E4E76" w:rsidP="005E4E76">
      <w:pPr>
        <w:pStyle w:val="Kommentaaritekst"/>
        <w:jc w:val="left"/>
      </w:pPr>
      <w:r>
        <w:rPr>
          <w:rStyle w:val="Kommentaariviide"/>
        </w:rPr>
        <w:annotationRef/>
      </w:r>
      <w:r>
        <w:t>NB!</w:t>
      </w:r>
    </w:p>
  </w:comment>
  <w:comment w:id="178" w:author="Merike Koppel - JUSTDIGI" w:date="2025-09-22T15:13:00Z" w:initials="MK">
    <w:p w14:paraId="39612793" w14:textId="4E423EF3" w:rsidR="00503EC6" w:rsidRDefault="00503EC6" w:rsidP="00503EC6">
      <w:pPr>
        <w:pStyle w:val="Kommentaaritekst"/>
        <w:jc w:val="left"/>
      </w:pPr>
      <w:r>
        <w:rPr>
          <w:rStyle w:val="Kommentaariviide"/>
        </w:rPr>
        <w:annotationRef/>
      </w:r>
      <w:r>
        <w:t>Tähenduses: kõik need load annab</w:t>
      </w:r>
    </w:p>
  </w:comment>
  <w:comment w:id="188" w:author="Merike Koppel - JUSTDIGI" w:date="2025-09-23T10:23:00Z" w:initials="MK">
    <w:p w14:paraId="76F7311C" w14:textId="77777777" w:rsidR="0024028C" w:rsidRDefault="0024028C" w:rsidP="0024028C">
      <w:pPr>
        <w:pStyle w:val="Kommentaaritekst"/>
        <w:jc w:val="left"/>
      </w:pPr>
      <w:r>
        <w:rPr>
          <w:rStyle w:val="Kommentaariviide"/>
        </w:rPr>
        <w:annotationRef/>
      </w:r>
      <w:r>
        <w:t>Või siiski: "väljaselgitamiseks"?</w:t>
      </w:r>
    </w:p>
  </w:comment>
  <w:comment w:id="189" w:author="Merike Koppel - JUSTDIGI" w:date="2025-09-23T10:22:00Z" w:initials="MK">
    <w:p w14:paraId="00F283F1" w14:textId="07F51E9A" w:rsidR="00EE5D31" w:rsidRDefault="00EE5D31" w:rsidP="00EE5D31">
      <w:pPr>
        <w:pStyle w:val="Kommentaaritekst"/>
        <w:jc w:val="left"/>
      </w:pPr>
      <w:r>
        <w:rPr>
          <w:rStyle w:val="Kommentaariviide"/>
        </w:rPr>
        <w:annotationRef/>
      </w:r>
      <w:r>
        <w:t>Riigihangete seaduse järgi on see "pakkumus"?</w:t>
      </w:r>
    </w:p>
  </w:comment>
  <w:comment w:id="190" w:author="Merike Koppel - JUSTDIGI" w:date="2025-09-23T10:23:00Z" w:initials="MK">
    <w:p w14:paraId="5D6DB30C" w14:textId="77777777" w:rsidR="00810693" w:rsidRDefault="00810693" w:rsidP="00810693">
      <w:pPr>
        <w:pStyle w:val="Kommentaaritekst"/>
        <w:jc w:val="left"/>
      </w:pPr>
      <w:r>
        <w:rPr>
          <w:rStyle w:val="Kommentaariviide"/>
        </w:rPr>
        <w:annotationRef/>
      </w:r>
      <w:r>
        <w:rPr>
          <w:color w:val="000000"/>
          <w:highlight w:val="white"/>
        </w:rPr>
        <w:t>Kui lauses on vaja ühte siduvat sidesõna, siis on kombeks valida </w:t>
      </w:r>
      <w:r>
        <w:rPr>
          <w:i/>
          <w:iCs/>
          <w:color w:val="000000"/>
          <w:highlight w:val="white"/>
        </w:rPr>
        <w:t>ja.</w:t>
      </w:r>
      <w:r>
        <w:t xml:space="preserve"> </w:t>
      </w:r>
    </w:p>
  </w:comment>
  <w:comment w:id="197" w:author="Merike Koppel - JUSTDIGI" w:date="2025-09-23T10:24:00Z" w:initials="MK">
    <w:p w14:paraId="75F45F26" w14:textId="77777777" w:rsidR="0003089E" w:rsidRDefault="0003089E" w:rsidP="0003089E">
      <w:pPr>
        <w:pStyle w:val="Kommentaaritekst"/>
        <w:jc w:val="left"/>
      </w:pPr>
      <w:r>
        <w:rPr>
          <w:rStyle w:val="Kommentaariviide"/>
        </w:rPr>
        <w:annotationRef/>
      </w:r>
      <w:r>
        <w:t>NB!</w:t>
      </w:r>
    </w:p>
  </w:comment>
  <w:comment w:id="202" w:author="Merike Koppel - JUSTDIGI" w:date="2025-09-22T15:23:00Z" w:initials="MK">
    <w:p w14:paraId="2729A64E" w14:textId="77777777" w:rsidR="00401A91" w:rsidRDefault="004C7A83" w:rsidP="00401A91">
      <w:pPr>
        <w:pStyle w:val="Kommentaaritekst"/>
        <w:jc w:val="left"/>
      </w:pPr>
      <w:r>
        <w:rPr>
          <w:rStyle w:val="Kommentaariviide"/>
        </w:rPr>
        <w:annotationRef/>
      </w:r>
      <w:r w:rsidR="00401A91">
        <w:t>Kas siin ei võiks olla sõnastatud samamoodi nagu järgmises punktis: "Eestile siduva rahvusvahelise sanktsiooni subjekt"? St võiks need kaks punkti ühtlustada.</w:t>
      </w:r>
    </w:p>
  </w:comment>
  <w:comment w:id="203" w:author="Markus Ühtigi - JUSTDIGI" w:date="2025-10-01T15:01:00Z" w:initials="MJ">
    <w:p w14:paraId="166FCEA5" w14:textId="55E71DD2" w:rsidR="00474B59" w:rsidRDefault="00474B59">
      <w:pPr>
        <w:pStyle w:val="Kommentaaritekst"/>
      </w:pPr>
      <w:r>
        <w:rPr>
          <w:rStyle w:val="Kommentaariviide"/>
        </w:rPr>
        <w:annotationRef/>
      </w:r>
      <w:r w:rsidRPr="0BD883E0">
        <w:t>Audiovisuaalmeedia teenuste direktiivile tuleks tegelikult viidata läbi akti andja, liigi ja numbri. Vt HÕNTE § 29 lg 3 ning ülal tehtud kommentaar eelnõu § 1 p 5 juures.</w:t>
      </w:r>
    </w:p>
  </w:comment>
  <w:comment w:id="204" w:author="Merike Koppel - JUSTDIGI" w:date="2025-09-22T10:37:00Z" w:initials="MK">
    <w:p w14:paraId="25B93E2B" w14:textId="1CD3B996" w:rsidR="00B61DD1" w:rsidRDefault="00B61DD1" w:rsidP="00B61DD1">
      <w:pPr>
        <w:pStyle w:val="Kommentaaritekst"/>
        <w:jc w:val="left"/>
      </w:pPr>
      <w:r>
        <w:rPr>
          <w:rStyle w:val="Kommentaariviide"/>
        </w:rPr>
        <w:annotationRef/>
      </w:r>
      <w:r>
        <w:t>Määruses Rooma numbritega</w:t>
      </w:r>
    </w:p>
  </w:comment>
  <w:comment w:id="207" w:author="Merike Koppel - JUSTDIGI" w:date="2025-09-18T14:12:00Z" w:initials="MK">
    <w:p w14:paraId="4149B317" w14:textId="77777777" w:rsidR="00534B87" w:rsidRDefault="00935403" w:rsidP="00534B87">
      <w:pPr>
        <w:pStyle w:val="Kommentaaritekst"/>
        <w:jc w:val="left"/>
      </w:pPr>
      <w:r>
        <w:rPr>
          <w:rStyle w:val="Kommentaariviide"/>
        </w:rPr>
        <w:annotationRef/>
      </w:r>
      <w:r w:rsidR="00534B87">
        <w:t>Minu arvates ei oleks vaja seda siin täpsustada, viidatud paragrahvides on seda mainitud</w:t>
      </w:r>
    </w:p>
  </w:comment>
  <w:comment w:id="218" w:author="Merike Koppel - JUSTDIGI" w:date="2025-09-22T10:41:00Z" w:initials="MK">
    <w:p w14:paraId="6AE17133" w14:textId="77777777" w:rsidR="001C40E2" w:rsidRDefault="001C40E2" w:rsidP="001C40E2">
      <w:pPr>
        <w:pStyle w:val="Kommentaaritekst"/>
        <w:jc w:val="left"/>
      </w:pPr>
      <w:r>
        <w:rPr>
          <w:rStyle w:val="Kommentaariviide"/>
        </w:rPr>
        <w:annotationRef/>
      </w:r>
      <w:r>
        <w:t>Nagu eespool</w:t>
      </w:r>
    </w:p>
  </w:comment>
  <w:comment w:id="237" w:author="Merike Koppel - JUSTDIGI" w:date="2025-09-18T14:43:00Z" w:initials="MK">
    <w:p w14:paraId="3F84C010" w14:textId="5505680F" w:rsidR="00ED3788" w:rsidRDefault="00ED3788" w:rsidP="00ED3788">
      <w:pPr>
        <w:pStyle w:val="Kommentaaritekst"/>
        <w:jc w:val="left"/>
      </w:pPr>
      <w:r>
        <w:rPr>
          <w:rStyle w:val="Kommentaariviide"/>
        </w:rPr>
        <w:annotationRef/>
      </w:r>
      <w:r>
        <w:t>Käändelõpukorduse (-le) tõttu on raske lugeda, mistõttu muutsin</w:t>
      </w:r>
    </w:p>
  </w:comment>
  <w:comment w:id="241" w:author="Markus Ühtigi - JUSTDIGI" w:date="2025-10-01T14:11:00Z" w:initials="MJ">
    <w:p w14:paraId="5315B186" w14:textId="6DAE6F3B" w:rsidR="00474B59" w:rsidRDefault="00474B59">
      <w:pPr>
        <w:pStyle w:val="Kommentaaritekst"/>
      </w:pPr>
      <w:r>
        <w:rPr>
          <w:rStyle w:val="Kommentaariviide"/>
        </w:rPr>
        <w:annotationRef/>
      </w:r>
      <w:r w:rsidRPr="7E5F5406">
        <w:t>Tegemist oleks konkurentsiseaduses esmakordse viitamisega kõnealusele õigusaktile. Seega tuleb sellele viidata HÕNTE § 29 lg-te 3 ja 4 reeglite kohaselt.</w:t>
      </w:r>
    </w:p>
  </w:comment>
  <w:comment w:id="242" w:author="Merike Koppel - JUSTDIGI" w:date="2025-09-18T15:03:00Z" w:initials="MK">
    <w:p w14:paraId="6B8959C1" w14:textId="77777777" w:rsidR="00CE758A" w:rsidRDefault="00CE758A" w:rsidP="00CE758A">
      <w:pPr>
        <w:pStyle w:val="Kommentaaritekst"/>
        <w:jc w:val="left"/>
      </w:pPr>
      <w:r>
        <w:rPr>
          <w:rStyle w:val="Kommentaariviide"/>
        </w:rPr>
        <w:annotationRef/>
      </w:r>
      <w:r>
        <w:t>Kas need on ikka kriteeriumid, pigem asjaolud … Seal on loetletud eeldatav mõju, sõltumatuse kaitsemeetmed, majanduslikult kestlikuks jäämine, aruande järeldused, võetavad kohustused</w:t>
      </w:r>
    </w:p>
  </w:comment>
  <w:comment w:id="243" w:author="Merike Koppel - JUSTDIGI" w:date="2025-09-18T15:05:00Z" w:initials="MK">
    <w:p w14:paraId="56782514" w14:textId="77777777" w:rsidR="00971629" w:rsidRDefault="00971629" w:rsidP="00971629">
      <w:pPr>
        <w:pStyle w:val="Kommentaaritekst"/>
        <w:jc w:val="left"/>
      </w:pPr>
      <w:r>
        <w:rPr>
          <w:rStyle w:val="Kommentaariviide"/>
        </w:rPr>
        <w:annotationRef/>
      </w:r>
      <w:r>
        <w:t>punkt</w:t>
      </w:r>
    </w:p>
  </w:comment>
  <w:comment w:id="247" w:author="Merike Koppel - JUSTDIGI" w:date="2025-09-18T15:09:00Z" w:initials="MK">
    <w:p w14:paraId="061084EB" w14:textId="77777777" w:rsidR="001E5D70" w:rsidRDefault="008D1C7A" w:rsidP="001E5D70">
      <w:pPr>
        <w:pStyle w:val="Kommentaaritekst"/>
        <w:jc w:val="left"/>
      </w:pPr>
      <w:r>
        <w:rPr>
          <w:rStyle w:val="Kommentaariviide"/>
        </w:rPr>
        <w:annotationRef/>
      </w:r>
      <w:r w:rsidR="001E5D70">
        <w:rPr>
          <w:color w:val="202020"/>
          <w:highlight w:val="white"/>
        </w:rPr>
        <w:t>Lõige 1: (1) Politsei- ja Piirivalveamet, Kaitsepolitseiamet, Maksu- ja Tolliamet, Sõjaväepolitsei ning Justiits- ja Digiministeeriumi vanglate osakond ja vangla (edaspidi </w:t>
      </w:r>
      <w:r w:rsidR="001E5D70">
        <w:rPr>
          <w:i/>
          <w:iCs/>
          <w:color w:val="202020"/>
          <w:highlight w:val="white"/>
        </w:rPr>
        <w:t>jälitusasutus</w:t>
      </w:r>
      <w:r w:rsidR="001E5D70">
        <w:rPr>
          <w:color w:val="202020"/>
          <w:highlight w:val="white"/>
        </w:rPr>
        <w:t>) võivad teha jälitustoimingu järgmistel alustel:</w:t>
      </w:r>
      <w:r w:rsidR="001E5D70">
        <w:rPr>
          <w:color w:val="202020"/>
          <w:highlight w:val="white"/>
        </w:rPr>
        <w:br/>
      </w:r>
      <w:r w:rsidR="001E5D70">
        <w:rPr>
          <w:color w:val="0061AA"/>
          <w:highlight w:val="white"/>
        </w:rPr>
        <w:t>  </w:t>
      </w:r>
      <w:r w:rsidR="001E5D70">
        <w:rPr>
          <w:color w:val="202020"/>
          <w:highlight w:val="white"/>
        </w:rPr>
        <w:t>1) vajadus koguda teavet kuriteo ettevalmistamise kohta selle avastamise või tõkestamise eesmärgil;</w:t>
      </w:r>
      <w:r w:rsidR="001E5D70">
        <w:rPr>
          <w:color w:val="202020"/>
          <w:highlight w:val="white"/>
        </w:rPr>
        <w:br/>
      </w:r>
      <w:r w:rsidR="001E5D70">
        <w:rPr>
          <w:color w:val="0061AA"/>
          <w:highlight w:val="white"/>
        </w:rPr>
        <w:t>  </w:t>
      </w:r>
      <w:r w:rsidR="001E5D70">
        <w:rPr>
          <w:color w:val="202020"/>
          <w:highlight w:val="white"/>
        </w:rPr>
        <w:t>2) tagaotsitavaks kuulutamise määruse täitmine;</w:t>
      </w:r>
      <w:r w:rsidR="001E5D70">
        <w:rPr>
          <w:color w:val="202020"/>
          <w:highlight w:val="white"/>
        </w:rPr>
        <w:br/>
      </w:r>
      <w:r w:rsidR="001E5D70">
        <w:rPr>
          <w:color w:val="0061AA"/>
          <w:highlight w:val="white"/>
        </w:rPr>
        <w:t>  </w:t>
      </w:r>
      <w:r w:rsidR="001E5D70">
        <w:rPr>
          <w:color w:val="202020"/>
          <w:highlight w:val="white"/>
        </w:rPr>
        <w:t>3) vajadus koguda teavet konfiskeerimismenetluses vastavalt käesoleva seadustiku 16</w:t>
      </w:r>
      <w:r w:rsidR="001E5D70">
        <w:rPr>
          <w:color w:val="202020"/>
          <w:highlight w:val="white"/>
          <w:vertAlign w:val="superscript"/>
        </w:rPr>
        <w:t>1</w:t>
      </w:r>
      <w:r w:rsidR="001E5D70">
        <w:rPr>
          <w:color w:val="202020"/>
          <w:highlight w:val="white"/>
        </w:rPr>
        <w:t>. peatükis sätestatule;</w:t>
      </w:r>
      <w:r w:rsidR="001E5D70">
        <w:rPr>
          <w:color w:val="202020"/>
          <w:highlight w:val="white"/>
        </w:rPr>
        <w:br/>
      </w:r>
      <w:r w:rsidR="001E5D70">
        <w:rPr>
          <w:color w:val="0061AA"/>
          <w:highlight w:val="white"/>
        </w:rPr>
        <w:t>  </w:t>
      </w:r>
      <w:r w:rsidR="001E5D70">
        <w:rPr>
          <w:color w:val="202020"/>
          <w:highlight w:val="white"/>
        </w:rPr>
        <w:t>4) vajadus koguda kriminaalmenetluses teavet kuriteo kohta.</w:t>
      </w:r>
      <w:r w:rsidR="001E5D70">
        <w:t xml:space="preserve"> </w:t>
      </w:r>
    </w:p>
    <w:p w14:paraId="2AE561AF" w14:textId="77777777" w:rsidR="001E5D70" w:rsidRDefault="001E5D70" w:rsidP="001E5D70">
      <w:pPr>
        <w:pStyle w:val="Kommentaaritekst"/>
        <w:jc w:val="left"/>
      </w:pPr>
      <w:r>
        <w:t>Neis punktides on loetletud toimingu tegemise alused, selles lisatavas aga mitte, kas see on ikka õige koht, kuhu see lisada?</w:t>
      </w:r>
    </w:p>
  </w:comment>
  <w:comment w:id="250" w:author="Merike Koppel - JUSTDIGI" w:date="2025-09-18T15:12:00Z" w:initials="MK">
    <w:p w14:paraId="34B7745C" w14:textId="07C8A780" w:rsidR="009E6995" w:rsidRDefault="009E6995" w:rsidP="009E6995">
      <w:pPr>
        <w:pStyle w:val="Kommentaaritekst"/>
        <w:jc w:val="left"/>
      </w:pPr>
      <w:r>
        <w:rPr>
          <w:rStyle w:val="Kommentaariviide"/>
        </w:rPr>
        <w:annotationRef/>
      </w:r>
      <w:r>
        <w:t>Piisab ainsusest</w:t>
      </w:r>
    </w:p>
  </w:comment>
  <w:comment w:id="258" w:author="Merike Koppel - JUSTDIGI" w:date="2025-09-18T15:12:00Z" w:initials="MK">
    <w:p w14:paraId="2A5F5F4F" w14:textId="77777777" w:rsidR="009E6995" w:rsidRDefault="009E6995" w:rsidP="009E6995">
      <w:pPr>
        <w:pStyle w:val="Kommentaaritekst"/>
        <w:jc w:val="left"/>
      </w:pPr>
      <w:r>
        <w:rPr>
          <w:rStyle w:val="Kommentaariviide"/>
        </w:rPr>
        <w:annotationRef/>
      </w:r>
      <w:r>
        <w:t>NB! koma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71313D8" w15:done="0"/>
  <w15:commentEx w15:paraId="0E15573E" w15:done="0"/>
  <w15:commentEx w15:paraId="7187208F" w15:done="0"/>
  <w15:commentEx w15:paraId="118AA179" w15:done="0"/>
  <w15:commentEx w15:paraId="797384A7" w15:done="0"/>
  <w15:commentEx w15:paraId="6440DC3A" w15:done="0"/>
  <w15:commentEx w15:paraId="11602E04" w15:done="0"/>
  <w15:commentEx w15:paraId="3F5A1C8B" w15:done="0"/>
  <w15:commentEx w15:paraId="1786536B" w15:done="0"/>
  <w15:commentEx w15:paraId="4C820D11" w15:done="0"/>
  <w15:commentEx w15:paraId="2CE6DD23" w15:done="0"/>
  <w15:commentEx w15:paraId="637CD063" w15:done="0"/>
  <w15:commentEx w15:paraId="377B8B0D" w15:done="0"/>
  <w15:commentEx w15:paraId="233364BB" w15:done="0"/>
  <w15:commentEx w15:paraId="50EE7B62" w15:done="0"/>
  <w15:commentEx w15:paraId="2AEB7935" w15:done="0"/>
  <w15:commentEx w15:paraId="0C5C700B" w15:done="0"/>
  <w15:commentEx w15:paraId="5ACA4FA4" w15:done="0"/>
  <w15:commentEx w15:paraId="270D3DF4" w15:done="0"/>
  <w15:commentEx w15:paraId="23DE6A33" w15:done="0"/>
  <w15:commentEx w15:paraId="31536293" w15:done="0"/>
  <w15:commentEx w15:paraId="2DDD69E5" w15:done="0"/>
  <w15:commentEx w15:paraId="3264AD24" w15:done="0"/>
  <w15:commentEx w15:paraId="0E5728A6" w15:done="0"/>
  <w15:commentEx w15:paraId="5357370E" w15:done="0"/>
  <w15:commentEx w15:paraId="6679AB71" w15:done="0"/>
  <w15:commentEx w15:paraId="310CD150" w15:done="0"/>
  <w15:commentEx w15:paraId="2A745A62" w15:done="0"/>
  <w15:commentEx w15:paraId="48FAEB83" w15:done="0"/>
  <w15:commentEx w15:paraId="6AF321C4" w15:done="0"/>
  <w15:commentEx w15:paraId="751108D4" w15:done="0"/>
  <w15:commentEx w15:paraId="2F179028" w15:done="0"/>
  <w15:commentEx w15:paraId="2B1C091B" w15:done="0"/>
  <w15:commentEx w15:paraId="274636E1" w15:done="0"/>
  <w15:commentEx w15:paraId="7A325F91" w15:done="0"/>
  <w15:commentEx w15:paraId="3D5052BE" w15:done="0"/>
  <w15:commentEx w15:paraId="306E6B5C" w15:done="0"/>
  <w15:commentEx w15:paraId="268E1F55" w15:done="0"/>
  <w15:commentEx w15:paraId="23F17323" w15:done="0"/>
  <w15:commentEx w15:paraId="0B02183B" w15:done="0"/>
  <w15:commentEx w15:paraId="0EE2E7E7" w15:done="0"/>
  <w15:commentEx w15:paraId="72C52AB5" w15:done="0"/>
  <w15:commentEx w15:paraId="39612793" w15:done="0"/>
  <w15:commentEx w15:paraId="76F7311C" w15:done="0"/>
  <w15:commentEx w15:paraId="00F283F1" w15:done="0"/>
  <w15:commentEx w15:paraId="5D6DB30C" w15:done="0"/>
  <w15:commentEx w15:paraId="75F45F26" w15:done="0"/>
  <w15:commentEx w15:paraId="2729A64E" w15:done="0"/>
  <w15:commentEx w15:paraId="166FCEA5" w15:done="0"/>
  <w15:commentEx w15:paraId="25B93E2B" w15:done="0"/>
  <w15:commentEx w15:paraId="4149B317" w15:done="0"/>
  <w15:commentEx w15:paraId="6AE17133" w15:done="0"/>
  <w15:commentEx w15:paraId="3F84C010" w15:done="0"/>
  <w15:commentEx w15:paraId="5315B186" w15:done="0"/>
  <w15:commentEx w15:paraId="6B8959C1" w15:done="0"/>
  <w15:commentEx w15:paraId="56782514" w15:done="0"/>
  <w15:commentEx w15:paraId="2AE561AF" w15:done="0"/>
  <w15:commentEx w15:paraId="34B7745C" w15:done="0"/>
  <w15:commentEx w15:paraId="2A5F5F4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BBCB15A" w16cex:dateUtc="2025-10-02T11:31:00Z"/>
  <w16cex:commentExtensible w16cex:durableId="3BF966CE" w16cex:dateUtc="2025-09-23T09:07:00Z"/>
  <w16cex:commentExtensible w16cex:durableId="4BA3E5B1" w16cex:dateUtc="2025-09-23T09:07:00Z"/>
  <w16cex:commentExtensible w16cex:durableId="5063927D" w16cex:dateUtc="2025-09-23T09:09:00Z"/>
  <w16cex:commentExtensible w16cex:durableId="3A3AFA5D" w16cex:dateUtc="2025-09-23T05:32:00Z"/>
  <w16cex:commentExtensible w16cex:durableId="5F94D3BA" w16cex:dateUtc="2025-09-23T08:59:00Z"/>
  <w16cex:commentExtensible w16cex:durableId="47FAB4B1" w16cex:dateUtc="2025-10-02T11:25:00Z"/>
  <w16cex:commentExtensible w16cex:durableId="78B437DF" w16cex:dateUtc="2025-09-22T09:19:00Z"/>
  <w16cex:commentExtensible w16cex:durableId="3DBBDD66" w16cex:dateUtc="2025-09-23T06:24:00Z"/>
  <w16cex:commentExtensible w16cex:durableId="3C1BFCD7" w16cex:dateUtc="2025-09-23T06:27:00Z"/>
  <w16cex:commentExtensible w16cex:durableId="1427AB1F" w16cex:dateUtc="2025-09-23T06:32:00Z"/>
  <w16cex:commentExtensible w16cex:durableId="1E8E71D1" w16cex:dateUtc="2025-10-02T12:12:00Z"/>
  <w16cex:commentExtensible w16cex:durableId="29810380" w16cex:dateUtc="2025-10-01T11:10:00Z"/>
  <w16cex:commentExtensible w16cex:durableId="361D87A8" w16cex:dateUtc="2025-09-18T12:26:00Z"/>
  <w16cex:commentExtensible w16cex:durableId="5D06AFA0" w16cex:dateUtc="2025-09-23T06:35:00Z"/>
  <w16cex:commentExtensible w16cex:durableId="4FB97121" w16cex:dateUtc="2025-09-22T10:23:00Z"/>
  <w16cex:commentExtensible w16cex:durableId="14EFA975" w16cex:dateUtc="2025-09-23T06:38:00Z"/>
  <w16cex:commentExtensible w16cex:durableId="4A327FA2" w16cex:dateUtc="2025-09-22T06:12:00Z"/>
  <w16cex:commentExtensible w16cex:durableId="496D6B30" w16cex:dateUtc="2025-09-18T12:35:00Z"/>
  <w16cex:commentExtensible w16cex:durableId="6567C75E" w16cex:dateUtc="2025-09-22T07:21:00Z"/>
  <w16cex:commentExtensible w16cex:durableId="7582ABFF" w16cex:dateUtc="2025-09-23T06:54:00Z"/>
  <w16cex:commentExtensible w16cex:durableId="1A8BBDBC" w16cex:dateUtc="2025-09-22T11:10:00Z"/>
  <w16cex:commentExtensible w16cex:durableId="122E3FBC" w16cex:dateUtc="2025-09-22T11:07:00Z"/>
  <w16cex:commentExtensible w16cex:durableId="5763503A" w16cex:dateUtc="2025-09-22T11:06:00Z"/>
  <w16cex:commentExtensible w16cex:durableId="031C0E3E" w16cex:dateUtc="2025-09-18T12:38:00Z"/>
  <w16cex:commentExtensible w16cex:durableId="3E7CF3D0" w16cex:dateUtc="2025-09-22T07:26:00Z"/>
  <w16cex:commentExtensible w16cex:durableId="007B1BD9" w16cex:dateUtc="2025-09-23T06:58:00Z"/>
  <w16cex:commentExtensible w16cex:durableId="7789D110" w16cex:dateUtc="2025-09-22T11:18:00Z"/>
  <w16cex:commentExtensible w16cex:durableId="1BAF61D8" w16cex:dateUtc="2025-09-22T11:20:00Z"/>
  <w16cex:commentExtensible w16cex:durableId="73846998" w16cex:dateUtc="2025-09-18T12:41:00Z"/>
  <w16cex:commentExtensible w16cex:durableId="35129F1D" w16cex:dateUtc="2025-09-23T07:01:00Z"/>
  <w16cex:commentExtensible w16cex:durableId="67D14006" w16cex:dateUtc="2025-10-01T11:23:00Z"/>
  <w16cex:commentExtensible w16cex:durableId="4CEF1CC3" w16cex:dateUtc="2025-09-22T11:24:00Z"/>
  <w16cex:commentExtensible w16cex:durableId="0343F441" w16cex:dateUtc="2025-09-23T07:02:00Z"/>
  <w16cex:commentExtensible w16cex:durableId="26FA89B8" w16cex:dateUtc="2025-10-01T11:27:00Z"/>
  <w16cex:commentExtensible w16cex:durableId="1621F670" w16cex:dateUtc="2025-09-23T07:03:00Z"/>
  <w16cex:commentExtensible w16cex:durableId="7813DE51" w16cex:dateUtc="2025-09-18T12:45:00Z"/>
  <w16cex:commentExtensible w16cex:durableId="38508BE8" w16cex:dateUtc="2025-09-22T11:47:00Z"/>
  <w16cex:commentExtensible w16cex:durableId="0C7BDC58" w16cex:dateUtc="2025-10-01T11:31:00Z"/>
  <w16cex:commentExtensible w16cex:durableId="06FAF052" w16cex:dateUtc="2025-10-01T11:41:00Z"/>
  <w16cex:commentExtensible w16cex:durableId="2C2BB1A8" w16cex:dateUtc="2025-09-22T11:58:00Z"/>
  <w16cex:commentExtensible w16cex:durableId="1B059BC5" w16cex:dateUtc="2025-09-23T07:11:00Z"/>
  <w16cex:commentExtensible w16cex:durableId="0B5603B3" w16cex:dateUtc="2025-09-22T12:13:00Z"/>
  <w16cex:commentExtensible w16cex:durableId="6086529A" w16cex:dateUtc="2025-09-23T07:23:00Z"/>
  <w16cex:commentExtensible w16cex:durableId="29AED9C3" w16cex:dateUtc="2025-09-23T07:22:00Z"/>
  <w16cex:commentExtensible w16cex:durableId="7481D23B" w16cex:dateUtc="2025-09-23T07:23:00Z"/>
  <w16cex:commentExtensible w16cex:durableId="315B908B" w16cex:dateUtc="2025-09-23T07:24:00Z"/>
  <w16cex:commentExtensible w16cex:durableId="6BA4540E" w16cex:dateUtc="2025-09-22T12:23:00Z"/>
  <w16cex:commentExtensible w16cex:durableId="7227174F" w16cex:dateUtc="2025-10-01T12:01:00Z"/>
  <w16cex:commentExtensible w16cex:durableId="067F359A" w16cex:dateUtc="2025-09-22T07:37:00Z"/>
  <w16cex:commentExtensible w16cex:durableId="0E716659" w16cex:dateUtc="2025-09-18T11:12:00Z"/>
  <w16cex:commentExtensible w16cex:durableId="17CC27F1" w16cex:dateUtc="2025-09-22T07:41:00Z"/>
  <w16cex:commentExtensible w16cex:durableId="5AC33D71" w16cex:dateUtc="2025-09-18T11:43:00Z"/>
  <w16cex:commentExtensible w16cex:durableId="2E2A892F" w16cex:dateUtc="2025-10-01T11:11:00Z"/>
  <w16cex:commentExtensible w16cex:durableId="5880A4D8" w16cex:dateUtc="2025-09-18T12:03:00Z"/>
  <w16cex:commentExtensible w16cex:durableId="64F83CCD" w16cex:dateUtc="2025-09-18T12:05:00Z"/>
  <w16cex:commentExtensible w16cex:durableId="15BBAEA3" w16cex:dateUtc="2025-09-18T12:09:00Z"/>
  <w16cex:commentExtensible w16cex:durableId="66F90051" w16cex:dateUtc="2025-09-18T12:12:00Z"/>
  <w16cex:commentExtensible w16cex:durableId="3680EEDB" w16cex:dateUtc="2025-09-18T12: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71313D8" w16cid:durableId="3BBCB15A"/>
  <w16cid:commentId w16cid:paraId="0E15573E" w16cid:durableId="3BF966CE"/>
  <w16cid:commentId w16cid:paraId="7187208F" w16cid:durableId="4BA3E5B1"/>
  <w16cid:commentId w16cid:paraId="118AA179" w16cid:durableId="5063927D"/>
  <w16cid:commentId w16cid:paraId="797384A7" w16cid:durableId="3A3AFA5D"/>
  <w16cid:commentId w16cid:paraId="6440DC3A" w16cid:durableId="5F94D3BA"/>
  <w16cid:commentId w16cid:paraId="11602E04" w16cid:durableId="47FAB4B1"/>
  <w16cid:commentId w16cid:paraId="3F5A1C8B" w16cid:durableId="78B437DF"/>
  <w16cid:commentId w16cid:paraId="1786536B" w16cid:durableId="3DBBDD66"/>
  <w16cid:commentId w16cid:paraId="4C820D11" w16cid:durableId="3C1BFCD7"/>
  <w16cid:commentId w16cid:paraId="2CE6DD23" w16cid:durableId="1427AB1F"/>
  <w16cid:commentId w16cid:paraId="637CD063" w16cid:durableId="1E8E71D1"/>
  <w16cid:commentId w16cid:paraId="377B8B0D" w16cid:durableId="29810380"/>
  <w16cid:commentId w16cid:paraId="233364BB" w16cid:durableId="361D87A8"/>
  <w16cid:commentId w16cid:paraId="50EE7B62" w16cid:durableId="5D06AFA0"/>
  <w16cid:commentId w16cid:paraId="2AEB7935" w16cid:durableId="4FB97121"/>
  <w16cid:commentId w16cid:paraId="0C5C700B" w16cid:durableId="14EFA975"/>
  <w16cid:commentId w16cid:paraId="5ACA4FA4" w16cid:durableId="4A327FA2"/>
  <w16cid:commentId w16cid:paraId="270D3DF4" w16cid:durableId="496D6B30"/>
  <w16cid:commentId w16cid:paraId="23DE6A33" w16cid:durableId="6567C75E"/>
  <w16cid:commentId w16cid:paraId="31536293" w16cid:durableId="7582ABFF"/>
  <w16cid:commentId w16cid:paraId="2DDD69E5" w16cid:durableId="1A8BBDBC"/>
  <w16cid:commentId w16cid:paraId="3264AD24" w16cid:durableId="122E3FBC"/>
  <w16cid:commentId w16cid:paraId="0E5728A6" w16cid:durableId="5763503A"/>
  <w16cid:commentId w16cid:paraId="5357370E" w16cid:durableId="031C0E3E"/>
  <w16cid:commentId w16cid:paraId="6679AB71" w16cid:durableId="3E7CF3D0"/>
  <w16cid:commentId w16cid:paraId="310CD150" w16cid:durableId="007B1BD9"/>
  <w16cid:commentId w16cid:paraId="2A745A62" w16cid:durableId="7789D110"/>
  <w16cid:commentId w16cid:paraId="48FAEB83" w16cid:durableId="1BAF61D8"/>
  <w16cid:commentId w16cid:paraId="6AF321C4" w16cid:durableId="73846998"/>
  <w16cid:commentId w16cid:paraId="751108D4" w16cid:durableId="35129F1D"/>
  <w16cid:commentId w16cid:paraId="2F179028" w16cid:durableId="67D14006"/>
  <w16cid:commentId w16cid:paraId="2B1C091B" w16cid:durableId="4CEF1CC3"/>
  <w16cid:commentId w16cid:paraId="274636E1" w16cid:durableId="0343F441"/>
  <w16cid:commentId w16cid:paraId="7A325F91" w16cid:durableId="26FA89B8"/>
  <w16cid:commentId w16cid:paraId="3D5052BE" w16cid:durableId="1621F670"/>
  <w16cid:commentId w16cid:paraId="306E6B5C" w16cid:durableId="7813DE51"/>
  <w16cid:commentId w16cid:paraId="268E1F55" w16cid:durableId="38508BE8"/>
  <w16cid:commentId w16cid:paraId="23F17323" w16cid:durableId="0C7BDC58"/>
  <w16cid:commentId w16cid:paraId="0B02183B" w16cid:durableId="06FAF052"/>
  <w16cid:commentId w16cid:paraId="0EE2E7E7" w16cid:durableId="2C2BB1A8"/>
  <w16cid:commentId w16cid:paraId="72C52AB5" w16cid:durableId="1B059BC5"/>
  <w16cid:commentId w16cid:paraId="39612793" w16cid:durableId="0B5603B3"/>
  <w16cid:commentId w16cid:paraId="76F7311C" w16cid:durableId="6086529A"/>
  <w16cid:commentId w16cid:paraId="00F283F1" w16cid:durableId="29AED9C3"/>
  <w16cid:commentId w16cid:paraId="5D6DB30C" w16cid:durableId="7481D23B"/>
  <w16cid:commentId w16cid:paraId="75F45F26" w16cid:durableId="315B908B"/>
  <w16cid:commentId w16cid:paraId="2729A64E" w16cid:durableId="6BA4540E"/>
  <w16cid:commentId w16cid:paraId="166FCEA5" w16cid:durableId="7227174F"/>
  <w16cid:commentId w16cid:paraId="25B93E2B" w16cid:durableId="067F359A"/>
  <w16cid:commentId w16cid:paraId="4149B317" w16cid:durableId="0E716659"/>
  <w16cid:commentId w16cid:paraId="6AE17133" w16cid:durableId="17CC27F1"/>
  <w16cid:commentId w16cid:paraId="3F84C010" w16cid:durableId="5AC33D71"/>
  <w16cid:commentId w16cid:paraId="5315B186" w16cid:durableId="2E2A892F"/>
  <w16cid:commentId w16cid:paraId="6B8959C1" w16cid:durableId="5880A4D8"/>
  <w16cid:commentId w16cid:paraId="56782514" w16cid:durableId="64F83CCD"/>
  <w16cid:commentId w16cid:paraId="2AE561AF" w16cid:durableId="15BBAEA3"/>
  <w16cid:commentId w16cid:paraId="34B7745C" w16cid:durableId="66F90051"/>
  <w16cid:commentId w16cid:paraId="2A5F5F4F" w16cid:durableId="3680EED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1C3BB0" w14:textId="77777777" w:rsidR="00D94B5F" w:rsidRDefault="00D94B5F" w:rsidP="00277BEF">
      <w:r>
        <w:separator/>
      </w:r>
    </w:p>
    <w:p w14:paraId="382AA122" w14:textId="77777777" w:rsidR="00D94B5F" w:rsidRDefault="00D94B5F"/>
  </w:endnote>
  <w:endnote w:type="continuationSeparator" w:id="0">
    <w:p w14:paraId="4D58CB46" w14:textId="77777777" w:rsidR="00D94B5F" w:rsidRDefault="00D94B5F" w:rsidP="00277BEF">
      <w:r>
        <w:continuationSeparator/>
      </w:r>
    </w:p>
    <w:p w14:paraId="627B0ACE" w14:textId="77777777" w:rsidR="00D94B5F" w:rsidRDefault="00D94B5F"/>
  </w:endnote>
  <w:endnote w:type="continuationNotice" w:id="1">
    <w:p w14:paraId="164FB0C8" w14:textId="77777777" w:rsidR="00D94B5F" w:rsidRDefault="00D94B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565"/>
      <w:docPartObj>
        <w:docPartGallery w:val="Page Numbers (Bottom of Page)"/>
        <w:docPartUnique/>
      </w:docPartObj>
    </w:sdtPr>
    <w:sdtEndPr/>
    <w:sdtContent>
      <w:p w14:paraId="47C8582B" w14:textId="360A930C" w:rsidR="00A00A57" w:rsidRDefault="00A00A57" w:rsidP="00D943B7">
        <w:pPr>
          <w:jc w:val="center"/>
        </w:pPr>
        <w:r>
          <w:fldChar w:fldCharType="begin"/>
        </w:r>
        <w:r>
          <w:instrText xml:space="preserve"> PAGE   \* MERGEFORMAT </w:instrText>
        </w:r>
        <w:r>
          <w:fldChar w:fldCharType="separate"/>
        </w:r>
        <w:r w:rsidR="002E09DE">
          <w:rPr>
            <w:noProof/>
          </w:rPr>
          <w:t>5</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6396466"/>
      <w:docPartObj>
        <w:docPartGallery w:val="Page Numbers (Bottom of Page)"/>
        <w:docPartUnique/>
      </w:docPartObj>
    </w:sdtPr>
    <w:sdtEndPr/>
    <w:sdtContent>
      <w:p w14:paraId="70194C2B" w14:textId="3ACE042C" w:rsidR="00A00A57" w:rsidRDefault="00A00A57" w:rsidP="006052BF">
        <w:pPr>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77F0F4" w14:textId="77777777" w:rsidR="00D94B5F" w:rsidRDefault="00D94B5F">
      <w:r>
        <w:separator/>
      </w:r>
    </w:p>
  </w:footnote>
  <w:footnote w:type="continuationSeparator" w:id="0">
    <w:p w14:paraId="1A7DE5A1" w14:textId="77777777" w:rsidR="00D94B5F" w:rsidRDefault="00D94B5F">
      <w:r>
        <w:continuationSeparator/>
      </w:r>
    </w:p>
  </w:footnote>
  <w:footnote w:type="continuationNotice" w:id="1">
    <w:p w14:paraId="08C5A9CB" w14:textId="77777777" w:rsidR="00D94B5F" w:rsidRPr="00904D0D" w:rsidRDefault="00D94B5F" w:rsidP="00904D0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E38ACA3"/>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AC4FA73"/>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EC4098"/>
    <w:multiLevelType w:val="multilevel"/>
    <w:tmpl w:val="30D247DE"/>
    <w:lvl w:ilvl="0">
      <w:start w:val="1"/>
      <w:numFmt w:val="decimal"/>
      <w:lvlText w:val="%1)"/>
      <w:lvlJc w:val="left"/>
      <w:pPr>
        <w:tabs>
          <w:tab w:val="num" w:pos="1069"/>
        </w:tabs>
        <w:ind w:left="1069" w:hanging="360"/>
      </w:pPr>
      <w:rPr>
        <w:rFonts w:ascii="Times New Roman" w:eastAsia="Times New Roman" w:hAnsi="Times New Roman" w:cs="Times New Roman"/>
      </w:rPr>
    </w:lvl>
    <w:lvl w:ilvl="1">
      <w:start w:val="1"/>
      <w:numFmt w:val="decimal"/>
      <w:lvlText w:val="%2."/>
      <w:lvlJc w:val="left"/>
      <w:pPr>
        <w:tabs>
          <w:tab w:val="num" w:pos="1789"/>
        </w:tabs>
        <w:ind w:left="1789" w:hanging="360"/>
      </w:pPr>
    </w:lvl>
    <w:lvl w:ilvl="2">
      <w:start w:val="1"/>
      <w:numFmt w:val="decimal"/>
      <w:lvlText w:val="%3."/>
      <w:lvlJc w:val="left"/>
      <w:pPr>
        <w:tabs>
          <w:tab w:val="num" w:pos="2509"/>
        </w:tabs>
        <w:ind w:left="2509" w:hanging="360"/>
      </w:pPr>
    </w:lvl>
    <w:lvl w:ilvl="3">
      <w:start w:val="1"/>
      <w:numFmt w:val="decimal"/>
      <w:lvlText w:val="%4."/>
      <w:lvlJc w:val="left"/>
      <w:pPr>
        <w:tabs>
          <w:tab w:val="num" w:pos="3229"/>
        </w:tabs>
        <w:ind w:left="3229" w:hanging="360"/>
      </w:pPr>
    </w:lvl>
    <w:lvl w:ilvl="4">
      <w:start w:val="1"/>
      <w:numFmt w:val="decimal"/>
      <w:lvlText w:val="%5."/>
      <w:lvlJc w:val="left"/>
      <w:pPr>
        <w:tabs>
          <w:tab w:val="num" w:pos="3949"/>
        </w:tabs>
        <w:ind w:left="3949" w:hanging="360"/>
      </w:pPr>
    </w:lvl>
    <w:lvl w:ilvl="5">
      <w:start w:val="1"/>
      <w:numFmt w:val="decimal"/>
      <w:lvlText w:val="%6."/>
      <w:lvlJc w:val="left"/>
      <w:pPr>
        <w:tabs>
          <w:tab w:val="num" w:pos="4669"/>
        </w:tabs>
        <w:ind w:left="4669" w:hanging="360"/>
      </w:pPr>
    </w:lvl>
    <w:lvl w:ilvl="6">
      <w:start w:val="1"/>
      <w:numFmt w:val="decimal"/>
      <w:lvlText w:val="%7."/>
      <w:lvlJc w:val="left"/>
      <w:pPr>
        <w:tabs>
          <w:tab w:val="num" w:pos="5389"/>
        </w:tabs>
        <w:ind w:left="5389" w:hanging="360"/>
      </w:pPr>
    </w:lvl>
    <w:lvl w:ilvl="7">
      <w:start w:val="1"/>
      <w:numFmt w:val="decimal"/>
      <w:lvlText w:val="%8."/>
      <w:lvlJc w:val="left"/>
      <w:pPr>
        <w:tabs>
          <w:tab w:val="num" w:pos="6109"/>
        </w:tabs>
        <w:ind w:left="6109" w:hanging="360"/>
      </w:pPr>
    </w:lvl>
    <w:lvl w:ilvl="8">
      <w:start w:val="1"/>
      <w:numFmt w:val="decimal"/>
      <w:lvlText w:val="%9."/>
      <w:lvlJc w:val="left"/>
      <w:pPr>
        <w:tabs>
          <w:tab w:val="num" w:pos="6829"/>
        </w:tabs>
        <w:ind w:left="6829" w:hanging="360"/>
      </w:pPr>
    </w:lvl>
  </w:abstractNum>
  <w:abstractNum w:abstractNumId="3" w15:restartNumberingAfterBreak="0">
    <w:nsid w:val="03BA31BD"/>
    <w:multiLevelType w:val="hybridMultilevel"/>
    <w:tmpl w:val="88E0A2F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08E267D2"/>
    <w:multiLevelType w:val="hybridMultilevel"/>
    <w:tmpl w:val="6F78D1E8"/>
    <w:lvl w:ilvl="0" w:tplc="69EE3888">
      <w:start w:val="1"/>
      <w:numFmt w:val="bullet"/>
      <w:lvlText w:val=""/>
      <w:lvlJc w:val="left"/>
      <w:pPr>
        <w:ind w:left="720" w:hanging="360"/>
      </w:pPr>
      <w:rPr>
        <w:rFonts w:ascii="Symbol" w:hAnsi="Symbol"/>
      </w:rPr>
    </w:lvl>
    <w:lvl w:ilvl="1" w:tplc="25F0D76E">
      <w:start w:val="1"/>
      <w:numFmt w:val="bullet"/>
      <w:lvlText w:val=""/>
      <w:lvlJc w:val="left"/>
      <w:pPr>
        <w:ind w:left="720" w:hanging="360"/>
      </w:pPr>
      <w:rPr>
        <w:rFonts w:ascii="Symbol" w:hAnsi="Symbol"/>
      </w:rPr>
    </w:lvl>
    <w:lvl w:ilvl="2" w:tplc="4EF0E40E">
      <w:start w:val="1"/>
      <w:numFmt w:val="bullet"/>
      <w:lvlText w:val=""/>
      <w:lvlJc w:val="left"/>
      <w:pPr>
        <w:ind w:left="720" w:hanging="360"/>
      </w:pPr>
      <w:rPr>
        <w:rFonts w:ascii="Symbol" w:hAnsi="Symbol"/>
      </w:rPr>
    </w:lvl>
    <w:lvl w:ilvl="3" w:tplc="9F1EA9A0">
      <w:start w:val="1"/>
      <w:numFmt w:val="bullet"/>
      <w:lvlText w:val=""/>
      <w:lvlJc w:val="left"/>
      <w:pPr>
        <w:ind w:left="720" w:hanging="360"/>
      </w:pPr>
      <w:rPr>
        <w:rFonts w:ascii="Symbol" w:hAnsi="Symbol"/>
      </w:rPr>
    </w:lvl>
    <w:lvl w:ilvl="4" w:tplc="1472C76A">
      <w:start w:val="1"/>
      <w:numFmt w:val="bullet"/>
      <w:lvlText w:val=""/>
      <w:lvlJc w:val="left"/>
      <w:pPr>
        <w:ind w:left="720" w:hanging="360"/>
      </w:pPr>
      <w:rPr>
        <w:rFonts w:ascii="Symbol" w:hAnsi="Symbol"/>
      </w:rPr>
    </w:lvl>
    <w:lvl w:ilvl="5" w:tplc="CCE862EA">
      <w:start w:val="1"/>
      <w:numFmt w:val="bullet"/>
      <w:lvlText w:val=""/>
      <w:lvlJc w:val="left"/>
      <w:pPr>
        <w:ind w:left="720" w:hanging="360"/>
      </w:pPr>
      <w:rPr>
        <w:rFonts w:ascii="Symbol" w:hAnsi="Symbol"/>
      </w:rPr>
    </w:lvl>
    <w:lvl w:ilvl="6" w:tplc="1E96B3BA">
      <w:start w:val="1"/>
      <w:numFmt w:val="bullet"/>
      <w:lvlText w:val=""/>
      <w:lvlJc w:val="left"/>
      <w:pPr>
        <w:ind w:left="720" w:hanging="360"/>
      </w:pPr>
      <w:rPr>
        <w:rFonts w:ascii="Symbol" w:hAnsi="Symbol"/>
      </w:rPr>
    </w:lvl>
    <w:lvl w:ilvl="7" w:tplc="5450FA40">
      <w:start w:val="1"/>
      <w:numFmt w:val="bullet"/>
      <w:lvlText w:val=""/>
      <w:lvlJc w:val="left"/>
      <w:pPr>
        <w:ind w:left="720" w:hanging="360"/>
      </w:pPr>
      <w:rPr>
        <w:rFonts w:ascii="Symbol" w:hAnsi="Symbol"/>
      </w:rPr>
    </w:lvl>
    <w:lvl w:ilvl="8" w:tplc="342E3026">
      <w:start w:val="1"/>
      <w:numFmt w:val="bullet"/>
      <w:lvlText w:val=""/>
      <w:lvlJc w:val="left"/>
      <w:pPr>
        <w:ind w:left="720" w:hanging="360"/>
      </w:pPr>
      <w:rPr>
        <w:rFonts w:ascii="Symbol" w:hAnsi="Symbol"/>
      </w:rPr>
    </w:lvl>
  </w:abstractNum>
  <w:abstractNum w:abstractNumId="5" w15:restartNumberingAfterBreak="0">
    <w:nsid w:val="0AB20E2C"/>
    <w:multiLevelType w:val="hybridMultilevel"/>
    <w:tmpl w:val="3E1E6CA4"/>
    <w:lvl w:ilvl="0" w:tplc="C8B09DC6">
      <w:numFmt w:val="bullet"/>
      <w:lvlText w:val="-"/>
      <w:lvlJc w:val="left"/>
      <w:pPr>
        <w:ind w:left="720" w:hanging="360"/>
      </w:pPr>
      <w:rPr>
        <w:rFonts w:ascii="Aptos" w:eastAsia="Aptos" w:hAnsi="Aptos"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6" w15:restartNumberingAfterBreak="0">
    <w:nsid w:val="0F305883"/>
    <w:multiLevelType w:val="hybridMultilevel"/>
    <w:tmpl w:val="B1FC9D0C"/>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7" w15:restartNumberingAfterBreak="0">
    <w:nsid w:val="17F9586C"/>
    <w:multiLevelType w:val="multilevel"/>
    <w:tmpl w:val="DE2032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781333A"/>
    <w:multiLevelType w:val="hybridMultilevel"/>
    <w:tmpl w:val="B9EAB45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8126582"/>
    <w:multiLevelType w:val="hybridMultilevel"/>
    <w:tmpl w:val="8BE08334"/>
    <w:lvl w:ilvl="0" w:tplc="03DA2D3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6ED2C72"/>
    <w:multiLevelType w:val="hybridMultilevel"/>
    <w:tmpl w:val="C2165104"/>
    <w:lvl w:ilvl="0" w:tplc="84B81750">
      <w:start w:val="1"/>
      <w:numFmt w:val="decimal"/>
      <w:lvlText w:val="%1)"/>
      <w:lvlJc w:val="left"/>
      <w:pPr>
        <w:ind w:left="720" w:hanging="360"/>
      </w:pPr>
      <w:rPr>
        <w:rFonts w:ascii="Times New Roman" w:eastAsia="Times New Roman" w:hAnsi="Times New Roman" w:cs="Times New Roman" w:hint="default"/>
        <w:b/>
        <w:color w:val="000000"/>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1527CBD"/>
    <w:multiLevelType w:val="hybridMultilevel"/>
    <w:tmpl w:val="6762880A"/>
    <w:lvl w:ilvl="0" w:tplc="AA12E88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64E2D85"/>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56815E4C"/>
    <w:multiLevelType w:val="hybridMultilevel"/>
    <w:tmpl w:val="C25E3544"/>
    <w:lvl w:ilvl="0" w:tplc="21C0212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7FE7623"/>
    <w:multiLevelType w:val="hybridMultilevel"/>
    <w:tmpl w:val="25A205B6"/>
    <w:lvl w:ilvl="0" w:tplc="3522CE18">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5" w15:restartNumberingAfterBreak="0">
    <w:nsid w:val="649D1CF4"/>
    <w:multiLevelType w:val="hybridMultilevel"/>
    <w:tmpl w:val="F31AAF9E"/>
    <w:lvl w:ilvl="0" w:tplc="2E40A16A">
      <w:start w:val="1"/>
      <w:numFmt w:val="decimal"/>
      <w:lvlText w:val="%1)"/>
      <w:lvlJc w:val="left"/>
      <w:pPr>
        <w:ind w:left="720" w:hanging="360"/>
      </w:pPr>
      <w:rPr>
        <w:rFonts w:ascii="Times New Roman" w:eastAsia="Times New Roman" w:hAnsi="Times New Roman" w:cs="Times New Roman" w:hint="default"/>
        <w:color w:val="000000"/>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67607F8"/>
    <w:multiLevelType w:val="hybridMultilevel"/>
    <w:tmpl w:val="A7C0FD22"/>
    <w:lvl w:ilvl="0" w:tplc="166802DA">
      <w:start w:val="1"/>
      <w:numFmt w:val="decimal"/>
      <w:lvlText w:val="%1)"/>
      <w:lvlJc w:val="left"/>
      <w:pPr>
        <w:ind w:left="405" w:hanging="360"/>
      </w:pPr>
    </w:lvl>
    <w:lvl w:ilvl="1" w:tplc="04250019">
      <w:start w:val="1"/>
      <w:numFmt w:val="lowerLetter"/>
      <w:lvlText w:val="%2."/>
      <w:lvlJc w:val="left"/>
      <w:pPr>
        <w:ind w:left="1125" w:hanging="360"/>
      </w:pPr>
    </w:lvl>
    <w:lvl w:ilvl="2" w:tplc="0425001B">
      <w:start w:val="1"/>
      <w:numFmt w:val="lowerRoman"/>
      <w:lvlText w:val="%3."/>
      <w:lvlJc w:val="right"/>
      <w:pPr>
        <w:ind w:left="1845" w:hanging="180"/>
      </w:pPr>
    </w:lvl>
    <w:lvl w:ilvl="3" w:tplc="0425000F">
      <w:start w:val="1"/>
      <w:numFmt w:val="decimal"/>
      <w:lvlText w:val="%4."/>
      <w:lvlJc w:val="left"/>
      <w:pPr>
        <w:ind w:left="2565" w:hanging="360"/>
      </w:pPr>
    </w:lvl>
    <w:lvl w:ilvl="4" w:tplc="04250019">
      <w:start w:val="1"/>
      <w:numFmt w:val="lowerLetter"/>
      <w:lvlText w:val="%5."/>
      <w:lvlJc w:val="left"/>
      <w:pPr>
        <w:ind w:left="3285" w:hanging="360"/>
      </w:pPr>
    </w:lvl>
    <w:lvl w:ilvl="5" w:tplc="0425001B">
      <w:start w:val="1"/>
      <w:numFmt w:val="lowerRoman"/>
      <w:lvlText w:val="%6."/>
      <w:lvlJc w:val="right"/>
      <w:pPr>
        <w:ind w:left="4005" w:hanging="180"/>
      </w:pPr>
    </w:lvl>
    <w:lvl w:ilvl="6" w:tplc="0425000F">
      <w:start w:val="1"/>
      <w:numFmt w:val="decimal"/>
      <w:lvlText w:val="%7."/>
      <w:lvlJc w:val="left"/>
      <w:pPr>
        <w:ind w:left="4725" w:hanging="360"/>
      </w:pPr>
    </w:lvl>
    <w:lvl w:ilvl="7" w:tplc="04250019">
      <w:start w:val="1"/>
      <w:numFmt w:val="lowerLetter"/>
      <w:lvlText w:val="%8."/>
      <w:lvlJc w:val="left"/>
      <w:pPr>
        <w:ind w:left="5445" w:hanging="360"/>
      </w:pPr>
    </w:lvl>
    <w:lvl w:ilvl="8" w:tplc="0425001B">
      <w:start w:val="1"/>
      <w:numFmt w:val="lowerRoman"/>
      <w:lvlText w:val="%9."/>
      <w:lvlJc w:val="right"/>
      <w:pPr>
        <w:ind w:left="6165" w:hanging="180"/>
      </w:pPr>
    </w:lvl>
  </w:abstractNum>
  <w:abstractNum w:abstractNumId="17" w15:restartNumberingAfterBreak="0">
    <w:nsid w:val="6C996695"/>
    <w:multiLevelType w:val="hybridMultilevel"/>
    <w:tmpl w:val="9018950A"/>
    <w:lvl w:ilvl="0" w:tplc="A016FAB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8B7522F"/>
    <w:multiLevelType w:val="hybridMultilevel"/>
    <w:tmpl w:val="B880BF70"/>
    <w:lvl w:ilvl="0" w:tplc="D8F25C84">
      <w:start w:val="1"/>
      <w:numFmt w:val="decimal"/>
      <w:lvlText w:val="%1)"/>
      <w:lvlJc w:val="left"/>
      <w:pPr>
        <w:ind w:left="720" w:hanging="360"/>
      </w:pPr>
      <w:rPr>
        <w:rFonts w:ascii="Calibri" w:eastAsia="Calibri" w:hAnsi="Calibri" w:cs="Calibri" w:hint="default"/>
        <w:color w:val="auto"/>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BCC2343"/>
    <w:multiLevelType w:val="hybridMultilevel"/>
    <w:tmpl w:val="8E643E36"/>
    <w:lvl w:ilvl="0" w:tplc="1C5AF18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CBB74ED"/>
    <w:multiLevelType w:val="hybridMultilevel"/>
    <w:tmpl w:val="084CB434"/>
    <w:lvl w:ilvl="0" w:tplc="D18EBC3A">
      <w:start w:val="1"/>
      <w:numFmt w:val="decimal"/>
      <w:lvlText w:val="%1)"/>
      <w:lvlJc w:val="left"/>
      <w:pPr>
        <w:ind w:left="1020" w:hanging="360"/>
      </w:pPr>
    </w:lvl>
    <w:lvl w:ilvl="1" w:tplc="7DC808A2">
      <w:start w:val="1"/>
      <w:numFmt w:val="decimal"/>
      <w:lvlText w:val="%2)"/>
      <w:lvlJc w:val="left"/>
      <w:pPr>
        <w:ind w:left="1020" w:hanging="360"/>
      </w:pPr>
    </w:lvl>
    <w:lvl w:ilvl="2" w:tplc="73CA706A">
      <w:start w:val="1"/>
      <w:numFmt w:val="decimal"/>
      <w:lvlText w:val="%3)"/>
      <w:lvlJc w:val="left"/>
      <w:pPr>
        <w:ind w:left="1020" w:hanging="360"/>
      </w:pPr>
    </w:lvl>
    <w:lvl w:ilvl="3" w:tplc="185AB318">
      <w:start w:val="1"/>
      <w:numFmt w:val="decimal"/>
      <w:lvlText w:val="%4)"/>
      <w:lvlJc w:val="left"/>
      <w:pPr>
        <w:ind w:left="1020" w:hanging="360"/>
      </w:pPr>
    </w:lvl>
    <w:lvl w:ilvl="4" w:tplc="52A84F30">
      <w:start w:val="1"/>
      <w:numFmt w:val="decimal"/>
      <w:lvlText w:val="%5)"/>
      <w:lvlJc w:val="left"/>
      <w:pPr>
        <w:ind w:left="1020" w:hanging="360"/>
      </w:pPr>
    </w:lvl>
    <w:lvl w:ilvl="5" w:tplc="57581E54">
      <w:start w:val="1"/>
      <w:numFmt w:val="decimal"/>
      <w:lvlText w:val="%6)"/>
      <w:lvlJc w:val="left"/>
      <w:pPr>
        <w:ind w:left="1020" w:hanging="360"/>
      </w:pPr>
    </w:lvl>
    <w:lvl w:ilvl="6" w:tplc="F8464D70">
      <w:start w:val="1"/>
      <w:numFmt w:val="decimal"/>
      <w:lvlText w:val="%7)"/>
      <w:lvlJc w:val="left"/>
      <w:pPr>
        <w:ind w:left="1020" w:hanging="360"/>
      </w:pPr>
    </w:lvl>
    <w:lvl w:ilvl="7" w:tplc="38544FAA">
      <w:start w:val="1"/>
      <w:numFmt w:val="decimal"/>
      <w:lvlText w:val="%8)"/>
      <w:lvlJc w:val="left"/>
      <w:pPr>
        <w:ind w:left="1020" w:hanging="360"/>
      </w:pPr>
    </w:lvl>
    <w:lvl w:ilvl="8" w:tplc="AB8472E8">
      <w:start w:val="1"/>
      <w:numFmt w:val="decimal"/>
      <w:lvlText w:val="%9)"/>
      <w:lvlJc w:val="left"/>
      <w:pPr>
        <w:ind w:left="1020" w:hanging="360"/>
      </w:pPr>
    </w:lvl>
  </w:abstractNum>
  <w:abstractNum w:abstractNumId="21" w15:restartNumberingAfterBreak="0">
    <w:nsid w:val="7D602F58"/>
    <w:multiLevelType w:val="multilevel"/>
    <w:tmpl w:val="DB1659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7E722A04"/>
    <w:multiLevelType w:val="hybridMultilevel"/>
    <w:tmpl w:val="2EB8B6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628359553">
    <w:abstractNumId w:val="7"/>
  </w:num>
  <w:num w:numId="2" w16cid:durableId="975453145">
    <w:abstractNumId w:val="21"/>
  </w:num>
  <w:num w:numId="3" w16cid:durableId="730542683">
    <w:abstractNumId w:val="18"/>
  </w:num>
  <w:num w:numId="4" w16cid:durableId="221717381">
    <w:abstractNumId w:val="15"/>
  </w:num>
  <w:num w:numId="5" w16cid:durableId="341324646">
    <w:abstractNumId w:val="1"/>
  </w:num>
  <w:num w:numId="6" w16cid:durableId="1536653824">
    <w:abstractNumId w:val="12"/>
  </w:num>
  <w:num w:numId="7" w16cid:durableId="274409827">
    <w:abstractNumId w:val="0"/>
  </w:num>
  <w:num w:numId="8" w16cid:durableId="1634947490">
    <w:abstractNumId w:val="20"/>
  </w:num>
  <w:num w:numId="9" w16cid:durableId="1807619578">
    <w:abstractNumId w:val="14"/>
  </w:num>
  <w:num w:numId="10" w16cid:durableId="548228872">
    <w:abstractNumId w:val="8"/>
  </w:num>
  <w:num w:numId="11" w16cid:durableId="21260007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46104899">
    <w:abstractNumId w:val="19"/>
  </w:num>
  <w:num w:numId="13" w16cid:durableId="1181773308">
    <w:abstractNumId w:val="22"/>
  </w:num>
  <w:num w:numId="14" w16cid:durableId="929312163">
    <w:abstractNumId w:val="4"/>
  </w:num>
  <w:num w:numId="15" w16cid:durableId="1247230126">
    <w:abstractNumId w:val="5"/>
  </w:num>
  <w:num w:numId="16" w16cid:durableId="15049034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119616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63635578">
    <w:abstractNumId w:val="10"/>
  </w:num>
  <w:num w:numId="19" w16cid:durableId="999581372">
    <w:abstractNumId w:val="13"/>
  </w:num>
  <w:num w:numId="20" w16cid:durableId="18793965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89445529">
    <w:abstractNumId w:val="11"/>
  </w:num>
  <w:num w:numId="22" w16cid:durableId="815419640">
    <w:abstractNumId w:val="9"/>
  </w:num>
  <w:num w:numId="23" w16cid:durableId="374546802">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kus Ühtigi - JUSTDIGI">
    <w15:presenceInfo w15:providerId="AD" w15:userId="S::markus.yhtigi@justdigi.ee::e1f19cc9-ee5a-433d-8ca6-434617a5ebbf"/>
  </w15:person>
  <w15:person w15:author="Merike Koppel - JUSTDIGI">
    <w15:presenceInfo w15:providerId="AD" w15:userId="S::merike.koppel@justdigi.ee::5712796f-5b7f-452d-b5d9-baa6501c30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7BEF"/>
    <w:rsid w:val="000004D6"/>
    <w:rsid w:val="00000E7B"/>
    <w:rsid w:val="00006AC5"/>
    <w:rsid w:val="0001064E"/>
    <w:rsid w:val="00011762"/>
    <w:rsid w:val="00011CAC"/>
    <w:rsid w:val="00012466"/>
    <w:rsid w:val="000129F0"/>
    <w:rsid w:val="000161C2"/>
    <w:rsid w:val="0001693F"/>
    <w:rsid w:val="00022582"/>
    <w:rsid w:val="00023EC3"/>
    <w:rsid w:val="00025664"/>
    <w:rsid w:val="00025B46"/>
    <w:rsid w:val="0003089E"/>
    <w:rsid w:val="00035526"/>
    <w:rsid w:val="00036324"/>
    <w:rsid w:val="000375C1"/>
    <w:rsid w:val="00040FFA"/>
    <w:rsid w:val="00043255"/>
    <w:rsid w:val="00046F14"/>
    <w:rsid w:val="00047419"/>
    <w:rsid w:val="00047A97"/>
    <w:rsid w:val="0005290F"/>
    <w:rsid w:val="000529BB"/>
    <w:rsid w:val="00053376"/>
    <w:rsid w:val="00053EA8"/>
    <w:rsid w:val="000543D3"/>
    <w:rsid w:val="00060080"/>
    <w:rsid w:val="00061584"/>
    <w:rsid w:val="00062F6E"/>
    <w:rsid w:val="00063878"/>
    <w:rsid w:val="00063B02"/>
    <w:rsid w:val="00076B6F"/>
    <w:rsid w:val="000814BF"/>
    <w:rsid w:val="00081BB9"/>
    <w:rsid w:val="000820D7"/>
    <w:rsid w:val="000829E5"/>
    <w:rsid w:val="00083F28"/>
    <w:rsid w:val="000862D6"/>
    <w:rsid w:val="000872CD"/>
    <w:rsid w:val="00087AFC"/>
    <w:rsid w:val="00087E70"/>
    <w:rsid w:val="00087FC1"/>
    <w:rsid w:val="00095A57"/>
    <w:rsid w:val="00096309"/>
    <w:rsid w:val="000A105D"/>
    <w:rsid w:val="000A15A0"/>
    <w:rsid w:val="000A27D7"/>
    <w:rsid w:val="000A30AF"/>
    <w:rsid w:val="000A37DE"/>
    <w:rsid w:val="000B103C"/>
    <w:rsid w:val="000B3A9F"/>
    <w:rsid w:val="000B6265"/>
    <w:rsid w:val="000C0C7E"/>
    <w:rsid w:val="000C2135"/>
    <w:rsid w:val="000C5428"/>
    <w:rsid w:val="000C571B"/>
    <w:rsid w:val="000C7BB4"/>
    <w:rsid w:val="000D733F"/>
    <w:rsid w:val="000E07F7"/>
    <w:rsid w:val="000E134F"/>
    <w:rsid w:val="000E2C5D"/>
    <w:rsid w:val="000E378B"/>
    <w:rsid w:val="000F1FB5"/>
    <w:rsid w:val="000F2381"/>
    <w:rsid w:val="000F4EAB"/>
    <w:rsid w:val="000F5281"/>
    <w:rsid w:val="001002FC"/>
    <w:rsid w:val="00100600"/>
    <w:rsid w:val="00100904"/>
    <w:rsid w:val="00110F45"/>
    <w:rsid w:val="00114D1F"/>
    <w:rsid w:val="00115404"/>
    <w:rsid w:val="001157A1"/>
    <w:rsid w:val="00116409"/>
    <w:rsid w:val="00117C85"/>
    <w:rsid w:val="001217C1"/>
    <w:rsid w:val="0012468C"/>
    <w:rsid w:val="0012703F"/>
    <w:rsid w:val="00130B21"/>
    <w:rsid w:val="001315BC"/>
    <w:rsid w:val="0013259A"/>
    <w:rsid w:val="001325B5"/>
    <w:rsid w:val="001342B4"/>
    <w:rsid w:val="00134F88"/>
    <w:rsid w:val="00136E46"/>
    <w:rsid w:val="0013791C"/>
    <w:rsid w:val="00142A97"/>
    <w:rsid w:val="001448B2"/>
    <w:rsid w:val="00146B35"/>
    <w:rsid w:val="00147FED"/>
    <w:rsid w:val="00153A7B"/>
    <w:rsid w:val="0015424E"/>
    <w:rsid w:val="001544EA"/>
    <w:rsid w:val="00163E95"/>
    <w:rsid w:val="00165214"/>
    <w:rsid w:val="00165C37"/>
    <w:rsid w:val="001661A6"/>
    <w:rsid w:val="00177874"/>
    <w:rsid w:val="00180168"/>
    <w:rsid w:val="00180667"/>
    <w:rsid w:val="00183B41"/>
    <w:rsid w:val="00185196"/>
    <w:rsid w:val="0018728A"/>
    <w:rsid w:val="001875F2"/>
    <w:rsid w:val="001935BF"/>
    <w:rsid w:val="00195766"/>
    <w:rsid w:val="001A0263"/>
    <w:rsid w:val="001A13A5"/>
    <w:rsid w:val="001A303B"/>
    <w:rsid w:val="001A32C9"/>
    <w:rsid w:val="001A56B1"/>
    <w:rsid w:val="001A6036"/>
    <w:rsid w:val="001B1C44"/>
    <w:rsid w:val="001B2988"/>
    <w:rsid w:val="001B44EB"/>
    <w:rsid w:val="001B5BD5"/>
    <w:rsid w:val="001B667D"/>
    <w:rsid w:val="001B7086"/>
    <w:rsid w:val="001C0722"/>
    <w:rsid w:val="001C1E2E"/>
    <w:rsid w:val="001C2CC9"/>
    <w:rsid w:val="001C40E2"/>
    <w:rsid w:val="001C53FB"/>
    <w:rsid w:val="001D03FC"/>
    <w:rsid w:val="001D0B87"/>
    <w:rsid w:val="001D1E5A"/>
    <w:rsid w:val="001D2CBE"/>
    <w:rsid w:val="001D4F9B"/>
    <w:rsid w:val="001D513E"/>
    <w:rsid w:val="001D5FFA"/>
    <w:rsid w:val="001D70C0"/>
    <w:rsid w:val="001E07B8"/>
    <w:rsid w:val="001E10CD"/>
    <w:rsid w:val="001E5D70"/>
    <w:rsid w:val="001E60B8"/>
    <w:rsid w:val="001F0034"/>
    <w:rsid w:val="001F24D3"/>
    <w:rsid w:val="001F2CDE"/>
    <w:rsid w:val="001F50E5"/>
    <w:rsid w:val="001F54B7"/>
    <w:rsid w:val="001F61BE"/>
    <w:rsid w:val="001F6714"/>
    <w:rsid w:val="001F6B2A"/>
    <w:rsid w:val="001F7BA1"/>
    <w:rsid w:val="002015F8"/>
    <w:rsid w:val="00202D3C"/>
    <w:rsid w:val="00202E63"/>
    <w:rsid w:val="00204F3C"/>
    <w:rsid w:val="002054C6"/>
    <w:rsid w:val="002103A2"/>
    <w:rsid w:val="00210903"/>
    <w:rsid w:val="002122B3"/>
    <w:rsid w:val="00214D1C"/>
    <w:rsid w:val="00216F9E"/>
    <w:rsid w:val="00222A80"/>
    <w:rsid w:val="00224940"/>
    <w:rsid w:val="002260D7"/>
    <w:rsid w:val="00232F90"/>
    <w:rsid w:val="002330C3"/>
    <w:rsid w:val="0024028C"/>
    <w:rsid w:val="00240B58"/>
    <w:rsid w:val="002411BB"/>
    <w:rsid w:val="0024400E"/>
    <w:rsid w:val="00244338"/>
    <w:rsid w:val="00246CFF"/>
    <w:rsid w:val="00246ED9"/>
    <w:rsid w:val="00247CC8"/>
    <w:rsid w:val="002565D4"/>
    <w:rsid w:val="00267EED"/>
    <w:rsid w:val="00270641"/>
    <w:rsid w:val="00273001"/>
    <w:rsid w:val="0027509C"/>
    <w:rsid w:val="00277BEF"/>
    <w:rsid w:val="002816A2"/>
    <w:rsid w:val="00283411"/>
    <w:rsid w:val="002844D1"/>
    <w:rsid w:val="002855D1"/>
    <w:rsid w:val="00285639"/>
    <w:rsid w:val="0028636A"/>
    <w:rsid w:val="002909B3"/>
    <w:rsid w:val="0029293E"/>
    <w:rsid w:val="00295CEF"/>
    <w:rsid w:val="002A7263"/>
    <w:rsid w:val="002A7D0B"/>
    <w:rsid w:val="002B2834"/>
    <w:rsid w:val="002B2ACA"/>
    <w:rsid w:val="002B594D"/>
    <w:rsid w:val="002B5959"/>
    <w:rsid w:val="002B5E93"/>
    <w:rsid w:val="002C1867"/>
    <w:rsid w:val="002C5247"/>
    <w:rsid w:val="002C723A"/>
    <w:rsid w:val="002D2CEA"/>
    <w:rsid w:val="002D3BEC"/>
    <w:rsid w:val="002D6F2C"/>
    <w:rsid w:val="002E09DE"/>
    <w:rsid w:val="002E367F"/>
    <w:rsid w:val="002E3CE3"/>
    <w:rsid w:val="002E54A2"/>
    <w:rsid w:val="002E54BB"/>
    <w:rsid w:val="002F1F71"/>
    <w:rsid w:val="002F365D"/>
    <w:rsid w:val="002F77FE"/>
    <w:rsid w:val="00300ED4"/>
    <w:rsid w:val="00301F67"/>
    <w:rsid w:val="00302887"/>
    <w:rsid w:val="0030344E"/>
    <w:rsid w:val="00304D01"/>
    <w:rsid w:val="0030526A"/>
    <w:rsid w:val="00310360"/>
    <w:rsid w:val="00310816"/>
    <w:rsid w:val="00310D9A"/>
    <w:rsid w:val="00311679"/>
    <w:rsid w:val="00311FFB"/>
    <w:rsid w:val="003124EF"/>
    <w:rsid w:val="00312C7B"/>
    <w:rsid w:val="003153C8"/>
    <w:rsid w:val="003154C5"/>
    <w:rsid w:val="00315A43"/>
    <w:rsid w:val="003161F9"/>
    <w:rsid w:val="0032304E"/>
    <w:rsid w:val="00327C77"/>
    <w:rsid w:val="003316C1"/>
    <w:rsid w:val="00333DBB"/>
    <w:rsid w:val="00334744"/>
    <w:rsid w:val="00342BA5"/>
    <w:rsid w:val="00342DBA"/>
    <w:rsid w:val="00343A80"/>
    <w:rsid w:val="00346D78"/>
    <w:rsid w:val="003470DB"/>
    <w:rsid w:val="003477BA"/>
    <w:rsid w:val="00351ED1"/>
    <w:rsid w:val="0035249F"/>
    <w:rsid w:val="00352BEC"/>
    <w:rsid w:val="003612B4"/>
    <w:rsid w:val="003612C2"/>
    <w:rsid w:val="00371B72"/>
    <w:rsid w:val="003751A0"/>
    <w:rsid w:val="00376CB0"/>
    <w:rsid w:val="003777FB"/>
    <w:rsid w:val="00381C1C"/>
    <w:rsid w:val="00384D0A"/>
    <w:rsid w:val="003852BD"/>
    <w:rsid w:val="00385B88"/>
    <w:rsid w:val="003863AF"/>
    <w:rsid w:val="00387484"/>
    <w:rsid w:val="0039028F"/>
    <w:rsid w:val="0039208B"/>
    <w:rsid w:val="0039231F"/>
    <w:rsid w:val="003964E5"/>
    <w:rsid w:val="003A02D9"/>
    <w:rsid w:val="003A0BCB"/>
    <w:rsid w:val="003A3474"/>
    <w:rsid w:val="003B2C9B"/>
    <w:rsid w:val="003B3225"/>
    <w:rsid w:val="003B591A"/>
    <w:rsid w:val="003B7C80"/>
    <w:rsid w:val="003C6CB5"/>
    <w:rsid w:val="003D2A80"/>
    <w:rsid w:val="003D2D40"/>
    <w:rsid w:val="003D3AF6"/>
    <w:rsid w:val="003E081C"/>
    <w:rsid w:val="003E09F6"/>
    <w:rsid w:val="003E16CB"/>
    <w:rsid w:val="003E18D8"/>
    <w:rsid w:val="003E1CB5"/>
    <w:rsid w:val="003E6A0B"/>
    <w:rsid w:val="003F0171"/>
    <w:rsid w:val="003F1DC3"/>
    <w:rsid w:val="003F2C07"/>
    <w:rsid w:val="003F4125"/>
    <w:rsid w:val="003F4BE9"/>
    <w:rsid w:val="00400B0D"/>
    <w:rsid w:val="00401A91"/>
    <w:rsid w:val="004021B9"/>
    <w:rsid w:val="0040462B"/>
    <w:rsid w:val="004048A9"/>
    <w:rsid w:val="00412B07"/>
    <w:rsid w:val="00413A26"/>
    <w:rsid w:val="00423695"/>
    <w:rsid w:val="0043306F"/>
    <w:rsid w:val="00436336"/>
    <w:rsid w:val="0044170F"/>
    <w:rsid w:val="0044308E"/>
    <w:rsid w:val="00451EDC"/>
    <w:rsid w:val="004553E6"/>
    <w:rsid w:val="00455F5D"/>
    <w:rsid w:val="00456A57"/>
    <w:rsid w:val="004615B8"/>
    <w:rsid w:val="00461721"/>
    <w:rsid w:val="00464574"/>
    <w:rsid w:val="00464FFC"/>
    <w:rsid w:val="004650C6"/>
    <w:rsid w:val="004676FF"/>
    <w:rsid w:val="00474B59"/>
    <w:rsid w:val="00475863"/>
    <w:rsid w:val="004839EA"/>
    <w:rsid w:val="00485BB9"/>
    <w:rsid w:val="00486302"/>
    <w:rsid w:val="0048641A"/>
    <w:rsid w:val="00486B75"/>
    <w:rsid w:val="00490BE3"/>
    <w:rsid w:val="004922B9"/>
    <w:rsid w:val="0049604D"/>
    <w:rsid w:val="004A0848"/>
    <w:rsid w:val="004B08FD"/>
    <w:rsid w:val="004B1732"/>
    <w:rsid w:val="004B2F73"/>
    <w:rsid w:val="004B3537"/>
    <w:rsid w:val="004B524D"/>
    <w:rsid w:val="004B58E9"/>
    <w:rsid w:val="004B738D"/>
    <w:rsid w:val="004C2F84"/>
    <w:rsid w:val="004C6F88"/>
    <w:rsid w:val="004C7A83"/>
    <w:rsid w:val="004C7B4A"/>
    <w:rsid w:val="004D1625"/>
    <w:rsid w:val="004D5107"/>
    <w:rsid w:val="004D79D8"/>
    <w:rsid w:val="004E0882"/>
    <w:rsid w:val="004E5820"/>
    <w:rsid w:val="004E606E"/>
    <w:rsid w:val="004E7D5D"/>
    <w:rsid w:val="005007D1"/>
    <w:rsid w:val="005036F4"/>
    <w:rsid w:val="00503EC6"/>
    <w:rsid w:val="00506FFD"/>
    <w:rsid w:val="0051014A"/>
    <w:rsid w:val="0051079B"/>
    <w:rsid w:val="00510D14"/>
    <w:rsid w:val="00512678"/>
    <w:rsid w:val="0051503F"/>
    <w:rsid w:val="00524A88"/>
    <w:rsid w:val="00526B91"/>
    <w:rsid w:val="00531297"/>
    <w:rsid w:val="00531655"/>
    <w:rsid w:val="00534245"/>
    <w:rsid w:val="00534B87"/>
    <w:rsid w:val="00536A44"/>
    <w:rsid w:val="00547B9E"/>
    <w:rsid w:val="00550A0E"/>
    <w:rsid w:val="00566E7B"/>
    <w:rsid w:val="00571688"/>
    <w:rsid w:val="00572C4C"/>
    <w:rsid w:val="00573C21"/>
    <w:rsid w:val="0057611D"/>
    <w:rsid w:val="005764CD"/>
    <w:rsid w:val="005764DC"/>
    <w:rsid w:val="00582CF8"/>
    <w:rsid w:val="00583DD2"/>
    <w:rsid w:val="005847BE"/>
    <w:rsid w:val="00584D55"/>
    <w:rsid w:val="005860CC"/>
    <w:rsid w:val="00596E48"/>
    <w:rsid w:val="0059C96A"/>
    <w:rsid w:val="005A0CBA"/>
    <w:rsid w:val="005A4FAB"/>
    <w:rsid w:val="005B1EAA"/>
    <w:rsid w:val="005B2A9A"/>
    <w:rsid w:val="005B7084"/>
    <w:rsid w:val="005C17CC"/>
    <w:rsid w:val="005C364D"/>
    <w:rsid w:val="005C73FE"/>
    <w:rsid w:val="005C7BA6"/>
    <w:rsid w:val="005D49BC"/>
    <w:rsid w:val="005E117A"/>
    <w:rsid w:val="005E224F"/>
    <w:rsid w:val="005E2C1C"/>
    <w:rsid w:val="005E4ABB"/>
    <w:rsid w:val="005E4E76"/>
    <w:rsid w:val="005E560A"/>
    <w:rsid w:val="005E5B1D"/>
    <w:rsid w:val="005E7B93"/>
    <w:rsid w:val="005E7FA6"/>
    <w:rsid w:val="005F065C"/>
    <w:rsid w:val="005F1FFE"/>
    <w:rsid w:val="005F2CB4"/>
    <w:rsid w:val="005F3228"/>
    <w:rsid w:val="005F3DC8"/>
    <w:rsid w:val="005F5768"/>
    <w:rsid w:val="005F5B55"/>
    <w:rsid w:val="005F5C47"/>
    <w:rsid w:val="005F6B67"/>
    <w:rsid w:val="006052BF"/>
    <w:rsid w:val="006054F9"/>
    <w:rsid w:val="00605553"/>
    <w:rsid w:val="006061A1"/>
    <w:rsid w:val="00610961"/>
    <w:rsid w:val="006125B3"/>
    <w:rsid w:val="00613816"/>
    <w:rsid w:val="006172C3"/>
    <w:rsid w:val="006207FB"/>
    <w:rsid w:val="00620E17"/>
    <w:rsid w:val="006252F5"/>
    <w:rsid w:val="006275A9"/>
    <w:rsid w:val="00631B74"/>
    <w:rsid w:val="00631F33"/>
    <w:rsid w:val="00632B8C"/>
    <w:rsid w:val="006423CD"/>
    <w:rsid w:val="00651EBC"/>
    <w:rsid w:val="0065372D"/>
    <w:rsid w:val="00654C01"/>
    <w:rsid w:val="00654DC6"/>
    <w:rsid w:val="006558EF"/>
    <w:rsid w:val="00662E45"/>
    <w:rsid w:val="006634C5"/>
    <w:rsid w:val="006645A8"/>
    <w:rsid w:val="00666224"/>
    <w:rsid w:val="00667D6A"/>
    <w:rsid w:val="00671B00"/>
    <w:rsid w:val="00672885"/>
    <w:rsid w:val="006729E4"/>
    <w:rsid w:val="006747A4"/>
    <w:rsid w:val="006832F4"/>
    <w:rsid w:val="00684605"/>
    <w:rsid w:val="006850B2"/>
    <w:rsid w:val="00686B74"/>
    <w:rsid w:val="0068740C"/>
    <w:rsid w:val="00690F89"/>
    <w:rsid w:val="006916EB"/>
    <w:rsid w:val="006978C8"/>
    <w:rsid w:val="006A1690"/>
    <w:rsid w:val="006A18CF"/>
    <w:rsid w:val="006A2B61"/>
    <w:rsid w:val="006A3960"/>
    <w:rsid w:val="006B0BE2"/>
    <w:rsid w:val="006B1FC3"/>
    <w:rsid w:val="006B4BEC"/>
    <w:rsid w:val="006B4D10"/>
    <w:rsid w:val="006B5006"/>
    <w:rsid w:val="006B7692"/>
    <w:rsid w:val="006C0377"/>
    <w:rsid w:val="006C2A33"/>
    <w:rsid w:val="006C3B97"/>
    <w:rsid w:val="006C4990"/>
    <w:rsid w:val="006D3E8C"/>
    <w:rsid w:val="006D42D1"/>
    <w:rsid w:val="006D509A"/>
    <w:rsid w:val="006E0170"/>
    <w:rsid w:val="006E101B"/>
    <w:rsid w:val="006E521C"/>
    <w:rsid w:val="006F262D"/>
    <w:rsid w:val="006F67F4"/>
    <w:rsid w:val="006F6FFF"/>
    <w:rsid w:val="00700EFC"/>
    <w:rsid w:val="0070135D"/>
    <w:rsid w:val="007049CF"/>
    <w:rsid w:val="0070758A"/>
    <w:rsid w:val="00710A73"/>
    <w:rsid w:val="007128A2"/>
    <w:rsid w:val="00715350"/>
    <w:rsid w:val="007155A0"/>
    <w:rsid w:val="00716A0E"/>
    <w:rsid w:val="007205B9"/>
    <w:rsid w:val="007221B6"/>
    <w:rsid w:val="00722BBE"/>
    <w:rsid w:val="00723F32"/>
    <w:rsid w:val="00732FE0"/>
    <w:rsid w:val="0073538A"/>
    <w:rsid w:val="0073692F"/>
    <w:rsid w:val="007373CF"/>
    <w:rsid w:val="00740CF1"/>
    <w:rsid w:val="00743EE0"/>
    <w:rsid w:val="00745B47"/>
    <w:rsid w:val="00750DFC"/>
    <w:rsid w:val="00752FF3"/>
    <w:rsid w:val="0075315A"/>
    <w:rsid w:val="00756749"/>
    <w:rsid w:val="007623F1"/>
    <w:rsid w:val="00765ACE"/>
    <w:rsid w:val="00771C18"/>
    <w:rsid w:val="00773683"/>
    <w:rsid w:val="00774BB3"/>
    <w:rsid w:val="00781F11"/>
    <w:rsid w:val="00782F45"/>
    <w:rsid w:val="00784F58"/>
    <w:rsid w:val="00785AEE"/>
    <w:rsid w:val="00787573"/>
    <w:rsid w:val="00787813"/>
    <w:rsid w:val="00792324"/>
    <w:rsid w:val="00792616"/>
    <w:rsid w:val="00797195"/>
    <w:rsid w:val="007A08AB"/>
    <w:rsid w:val="007A17E0"/>
    <w:rsid w:val="007A2518"/>
    <w:rsid w:val="007A4BA4"/>
    <w:rsid w:val="007A7618"/>
    <w:rsid w:val="007B2859"/>
    <w:rsid w:val="007B2C3F"/>
    <w:rsid w:val="007B4A3D"/>
    <w:rsid w:val="007C225B"/>
    <w:rsid w:val="007C3433"/>
    <w:rsid w:val="007C41F7"/>
    <w:rsid w:val="007C541B"/>
    <w:rsid w:val="007C5535"/>
    <w:rsid w:val="007C72EF"/>
    <w:rsid w:val="007C7815"/>
    <w:rsid w:val="007D030B"/>
    <w:rsid w:val="007D620B"/>
    <w:rsid w:val="007D6B39"/>
    <w:rsid w:val="007D7DB5"/>
    <w:rsid w:val="007E0FD0"/>
    <w:rsid w:val="007E2283"/>
    <w:rsid w:val="007E5C31"/>
    <w:rsid w:val="007E5D39"/>
    <w:rsid w:val="007F32F4"/>
    <w:rsid w:val="007F73F2"/>
    <w:rsid w:val="007F7868"/>
    <w:rsid w:val="0080326F"/>
    <w:rsid w:val="00810693"/>
    <w:rsid w:val="00810912"/>
    <w:rsid w:val="00812B4F"/>
    <w:rsid w:val="00814BFF"/>
    <w:rsid w:val="00815C06"/>
    <w:rsid w:val="00817E17"/>
    <w:rsid w:val="00820A43"/>
    <w:rsid w:val="00823856"/>
    <w:rsid w:val="0082732E"/>
    <w:rsid w:val="00827E80"/>
    <w:rsid w:val="008301D3"/>
    <w:rsid w:val="00830A53"/>
    <w:rsid w:val="0083346F"/>
    <w:rsid w:val="00835B32"/>
    <w:rsid w:val="008402B7"/>
    <w:rsid w:val="008459D6"/>
    <w:rsid w:val="0084612C"/>
    <w:rsid w:val="00853C35"/>
    <w:rsid w:val="0086353F"/>
    <w:rsid w:val="00865C93"/>
    <w:rsid w:val="00867915"/>
    <w:rsid w:val="0087076C"/>
    <w:rsid w:val="008725AF"/>
    <w:rsid w:val="00873532"/>
    <w:rsid w:val="00875D89"/>
    <w:rsid w:val="00877243"/>
    <w:rsid w:val="00881E39"/>
    <w:rsid w:val="0088494C"/>
    <w:rsid w:val="008856DE"/>
    <w:rsid w:val="00887CE2"/>
    <w:rsid w:val="008909CB"/>
    <w:rsid w:val="008936FB"/>
    <w:rsid w:val="00896824"/>
    <w:rsid w:val="008A106F"/>
    <w:rsid w:val="008B0350"/>
    <w:rsid w:val="008B0C80"/>
    <w:rsid w:val="008B1845"/>
    <w:rsid w:val="008B1A3F"/>
    <w:rsid w:val="008B3443"/>
    <w:rsid w:val="008B7863"/>
    <w:rsid w:val="008C1D55"/>
    <w:rsid w:val="008C354F"/>
    <w:rsid w:val="008C5790"/>
    <w:rsid w:val="008C693B"/>
    <w:rsid w:val="008C7C38"/>
    <w:rsid w:val="008D06C5"/>
    <w:rsid w:val="008D0D38"/>
    <w:rsid w:val="008D1B3E"/>
    <w:rsid w:val="008D1C7A"/>
    <w:rsid w:val="008D3939"/>
    <w:rsid w:val="008D44B3"/>
    <w:rsid w:val="008E1311"/>
    <w:rsid w:val="008E272A"/>
    <w:rsid w:val="008E293E"/>
    <w:rsid w:val="008E40FD"/>
    <w:rsid w:val="008F2828"/>
    <w:rsid w:val="008F4DEA"/>
    <w:rsid w:val="008F63E8"/>
    <w:rsid w:val="008F6759"/>
    <w:rsid w:val="008F6A08"/>
    <w:rsid w:val="00901B5E"/>
    <w:rsid w:val="009037EC"/>
    <w:rsid w:val="00904D0D"/>
    <w:rsid w:val="00907EB3"/>
    <w:rsid w:val="0091017B"/>
    <w:rsid w:val="00910BA5"/>
    <w:rsid w:val="00911FDB"/>
    <w:rsid w:val="00912859"/>
    <w:rsid w:val="00914772"/>
    <w:rsid w:val="00915547"/>
    <w:rsid w:val="00917A16"/>
    <w:rsid w:val="00923E73"/>
    <w:rsid w:val="00923E7B"/>
    <w:rsid w:val="00925F50"/>
    <w:rsid w:val="0092612D"/>
    <w:rsid w:val="0092664B"/>
    <w:rsid w:val="00930510"/>
    <w:rsid w:val="00932735"/>
    <w:rsid w:val="00934C95"/>
    <w:rsid w:val="00935403"/>
    <w:rsid w:val="00937002"/>
    <w:rsid w:val="00942B3B"/>
    <w:rsid w:val="00942FC8"/>
    <w:rsid w:val="00943E17"/>
    <w:rsid w:val="00947F34"/>
    <w:rsid w:val="00950B76"/>
    <w:rsid w:val="00950E0F"/>
    <w:rsid w:val="00950E7A"/>
    <w:rsid w:val="00951E3D"/>
    <w:rsid w:val="00952504"/>
    <w:rsid w:val="009542A8"/>
    <w:rsid w:val="00954D9F"/>
    <w:rsid w:val="00955D4C"/>
    <w:rsid w:val="009561BD"/>
    <w:rsid w:val="00961C64"/>
    <w:rsid w:val="00964C61"/>
    <w:rsid w:val="00965916"/>
    <w:rsid w:val="00971629"/>
    <w:rsid w:val="00973746"/>
    <w:rsid w:val="00975B98"/>
    <w:rsid w:val="009763E0"/>
    <w:rsid w:val="00982421"/>
    <w:rsid w:val="00990C1E"/>
    <w:rsid w:val="009918B6"/>
    <w:rsid w:val="009920FF"/>
    <w:rsid w:val="00992779"/>
    <w:rsid w:val="00992BF7"/>
    <w:rsid w:val="00992EB5"/>
    <w:rsid w:val="009973BC"/>
    <w:rsid w:val="009A05F5"/>
    <w:rsid w:val="009A0B49"/>
    <w:rsid w:val="009A3DC4"/>
    <w:rsid w:val="009B2E4E"/>
    <w:rsid w:val="009B30E3"/>
    <w:rsid w:val="009B3E86"/>
    <w:rsid w:val="009B737E"/>
    <w:rsid w:val="009C792B"/>
    <w:rsid w:val="009C7DE5"/>
    <w:rsid w:val="009D0AF9"/>
    <w:rsid w:val="009D17E5"/>
    <w:rsid w:val="009D280A"/>
    <w:rsid w:val="009D2DB9"/>
    <w:rsid w:val="009D68CA"/>
    <w:rsid w:val="009E033F"/>
    <w:rsid w:val="009E6995"/>
    <w:rsid w:val="009E738A"/>
    <w:rsid w:val="009E7A1F"/>
    <w:rsid w:val="009F0469"/>
    <w:rsid w:val="009F11B9"/>
    <w:rsid w:val="009F3851"/>
    <w:rsid w:val="009F6FEB"/>
    <w:rsid w:val="009F7D38"/>
    <w:rsid w:val="00A00A57"/>
    <w:rsid w:val="00A01CC7"/>
    <w:rsid w:val="00A0321B"/>
    <w:rsid w:val="00A04B73"/>
    <w:rsid w:val="00A06943"/>
    <w:rsid w:val="00A10FFB"/>
    <w:rsid w:val="00A13899"/>
    <w:rsid w:val="00A14084"/>
    <w:rsid w:val="00A1479D"/>
    <w:rsid w:val="00A164BC"/>
    <w:rsid w:val="00A17BF2"/>
    <w:rsid w:val="00A211F9"/>
    <w:rsid w:val="00A21205"/>
    <w:rsid w:val="00A221BB"/>
    <w:rsid w:val="00A226EA"/>
    <w:rsid w:val="00A227F1"/>
    <w:rsid w:val="00A25C3A"/>
    <w:rsid w:val="00A260EA"/>
    <w:rsid w:val="00A26FED"/>
    <w:rsid w:val="00A31032"/>
    <w:rsid w:val="00A347E3"/>
    <w:rsid w:val="00A34BB0"/>
    <w:rsid w:val="00A36B2B"/>
    <w:rsid w:val="00A37474"/>
    <w:rsid w:val="00A410C2"/>
    <w:rsid w:val="00A42A2C"/>
    <w:rsid w:val="00A43854"/>
    <w:rsid w:val="00A440B5"/>
    <w:rsid w:val="00A45F98"/>
    <w:rsid w:val="00A477F7"/>
    <w:rsid w:val="00A5289E"/>
    <w:rsid w:val="00A52B40"/>
    <w:rsid w:val="00A53892"/>
    <w:rsid w:val="00A573FD"/>
    <w:rsid w:val="00A6024B"/>
    <w:rsid w:val="00A630B6"/>
    <w:rsid w:val="00A63DBE"/>
    <w:rsid w:val="00A65277"/>
    <w:rsid w:val="00A668ED"/>
    <w:rsid w:val="00A70466"/>
    <w:rsid w:val="00A70AC3"/>
    <w:rsid w:val="00A70B65"/>
    <w:rsid w:val="00A800D1"/>
    <w:rsid w:val="00A815C8"/>
    <w:rsid w:val="00A81DFF"/>
    <w:rsid w:val="00A82832"/>
    <w:rsid w:val="00A83E77"/>
    <w:rsid w:val="00A84D49"/>
    <w:rsid w:val="00A84F91"/>
    <w:rsid w:val="00A8641E"/>
    <w:rsid w:val="00A92A85"/>
    <w:rsid w:val="00A9597C"/>
    <w:rsid w:val="00A95ACE"/>
    <w:rsid w:val="00A96D3B"/>
    <w:rsid w:val="00AA0348"/>
    <w:rsid w:val="00AA248C"/>
    <w:rsid w:val="00AA4BF1"/>
    <w:rsid w:val="00AA5435"/>
    <w:rsid w:val="00AA58AD"/>
    <w:rsid w:val="00AA756D"/>
    <w:rsid w:val="00AA7B44"/>
    <w:rsid w:val="00AB03B1"/>
    <w:rsid w:val="00AB1F87"/>
    <w:rsid w:val="00AB282A"/>
    <w:rsid w:val="00AB5F8F"/>
    <w:rsid w:val="00AB7E01"/>
    <w:rsid w:val="00AC0779"/>
    <w:rsid w:val="00AD1B30"/>
    <w:rsid w:val="00AD2261"/>
    <w:rsid w:val="00AD2676"/>
    <w:rsid w:val="00AE1873"/>
    <w:rsid w:val="00AE23EC"/>
    <w:rsid w:val="00AE42A5"/>
    <w:rsid w:val="00AE503E"/>
    <w:rsid w:val="00AE5FBC"/>
    <w:rsid w:val="00AE6DA1"/>
    <w:rsid w:val="00AF18B7"/>
    <w:rsid w:val="00AF505A"/>
    <w:rsid w:val="00AF57AD"/>
    <w:rsid w:val="00AF5877"/>
    <w:rsid w:val="00AF7C96"/>
    <w:rsid w:val="00AF7EC4"/>
    <w:rsid w:val="00B0071E"/>
    <w:rsid w:val="00B010AA"/>
    <w:rsid w:val="00B06478"/>
    <w:rsid w:val="00B078A8"/>
    <w:rsid w:val="00B07BFA"/>
    <w:rsid w:val="00B11EED"/>
    <w:rsid w:val="00B151C0"/>
    <w:rsid w:val="00B16A6C"/>
    <w:rsid w:val="00B264B4"/>
    <w:rsid w:val="00B32597"/>
    <w:rsid w:val="00B34DF1"/>
    <w:rsid w:val="00B45A30"/>
    <w:rsid w:val="00B465D3"/>
    <w:rsid w:val="00B47482"/>
    <w:rsid w:val="00B4778B"/>
    <w:rsid w:val="00B50F49"/>
    <w:rsid w:val="00B51DF9"/>
    <w:rsid w:val="00B51EF3"/>
    <w:rsid w:val="00B51F2B"/>
    <w:rsid w:val="00B5261B"/>
    <w:rsid w:val="00B53473"/>
    <w:rsid w:val="00B60945"/>
    <w:rsid w:val="00B60DE1"/>
    <w:rsid w:val="00B61DD1"/>
    <w:rsid w:val="00B62F07"/>
    <w:rsid w:val="00B63473"/>
    <w:rsid w:val="00B6378E"/>
    <w:rsid w:val="00B6641A"/>
    <w:rsid w:val="00B66457"/>
    <w:rsid w:val="00B72F2C"/>
    <w:rsid w:val="00B739B9"/>
    <w:rsid w:val="00B80D9C"/>
    <w:rsid w:val="00B81E24"/>
    <w:rsid w:val="00B82AE0"/>
    <w:rsid w:val="00B83E8F"/>
    <w:rsid w:val="00B92A22"/>
    <w:rsid w:val="00B94AA1"/>
    <w:rsid w:val="00B95983"/>
    <w:rsid w:val="00B9645F"/>
    <w:rsid w:val="00B96730"/>
    <w:rsid w:val="00B9764A"/>
    <w:rsid w:val="00BA03C0"/>
    <w:rsid w:val="00BA5FBA"/>
    <w:rsid w:val="00BA708F"/>
    <w:rsid w:val="00BA73C8"/>
    <w:rsid w:val="00BB14E7"/>
    <w:rsid w:val="00BB3BFD"/>
    <w:rsid w:val="00BB3C99"/>
    <w:rsid w:val="00BB4F47"/>
    <w:rsid w:val="00BB573E"/>
    <w:rsid w:val="00BB6FD0"/>
    <w:rsid w:val="00BC0152"/>
    <w:rsid w:val="00BC0982"/>
    <w:rsid w:val="00BC21F2"/>
    <w:rsid w:val="00BC2ED1"/>
    <w:rsid w:val="00BC49CF"/>
    <w:rsid w:val="00BC727D"/>
    <w:rsid w:val="00BD15C4"/>
    <w:rsid w:val="00BD40CC"/>
    <w:rsid w:val="00BE515B"/>
    <w:rsid w:val="00BF2D78"/>
    <w:rsid w:val="00BF6F94"/>
    <w:rsid w:val="00C00BED"/>
    <w:rsid w:val="00C01C13"/>
    <w:rsid w:val="00C02546"/>
    <w:rsid w:val="00C038A6"/>
    <w:rsid w:val="00C03D57"/>
    <w:rsid w:val="00C05022"/>
    <w:rsid w:val="00C105E2"/>
    <w:rsid w:val="00C10776"/>
    <w:rsid w:val="00C10A3B"/>
    <w:rsid w:val="00C10F41"/>
    <w:rsid w:val="00C136F5"/>
    <w:rsid w:val="00C147B0"/>
    <w:rsid w:val="00C176C1"/>
    <w:rsid w:val="00C214B3"/>
    <w:rsid w:val="00C30354"/>
    <w:rsid w:val="00C32A09"/>
    <w:rsid w:val="00C35809"/>
    <w:rsid w:val="00C37168"/>
    <w:rsid w:val="00C37181"/>
    <w:rsid w:val="00C372A8"/>
    <w:rsid w:val="00C37ED1"/>
    <w:rsid w:val="00C40625"/>
    <w:rsid w:val="00C414DC"/>
    <w:rsid w:val="00C45943"/>
    <w:rsid w:val="00C4663C"/>
    <w:rsid w:val="00C4739B"/>
    <w:rsid w:val="00C501DD"/>
    <w:rsid w:val="00C5554E"/>
    <w:rsid w:val="00C55E0D"/>
    <w:rsid w:val="00C569E5"/>
    <w:rsid w:val="00C57830"/>
    <w:rsid w:val="00C57A01"/>
    <w:rsid w:val="00C613B1"/>
    <w:rsid w:val="00C62875"/>
    <w:rsid w:val="00C63C93"/>
    <w:rsid w:val="00C73A12"/>
    <w:rsid w:val="00C73E24"/>
    <w:rsid w:val="00C76264"/>
    <w:rsid w:val="00C77F87"/>
    <w:rsid w:val="00C825E0"/>
    <w:rsid w:val="00C83676"/>
    <w:rsid w:val="00C85811"/>
    <w:rsid w:val="00C86AFE"/>
    <w:rsid w:val="00C9087C"/>
    <w:rsid w:val="00C90E7D"/>
    <w:rsid w:val="00C94992"/>
    <w:rsid w:val="00C971A5"/>
    <w:rsid w:val="00CA1B73"/>
    <w:rsid w:val="00CA1ED6"/>
    <w:rsid w:val="00CA2FEB"/>
    <w:rsid w:val="00CA3AEC"/>
    <w:rsid w:val="00CA47EE"/>
    <w:rsid w:val="00CA654F"/>
    <w:rsid w:val="00CB0F2A"/>
    <w:rsid w:val="00CB1494"/>
    <w:rsid w:val="00CB3112"/>
    <w:rsid w:val="00CB75F0"/>
    <w:rsid w:val="00CC14D8"/>
    <w:rsid w:val="00CC5D27"/>
    <w:rsid w:val="00CD21C5"/>
    <w:rsid w:val="00CD38A6"/>
    <w:rsid w:val="00CD542E"/>
    <w:rsid w:val="00CD56C3"/>
    <w:rsid w:val="00CD61FE"/>
    <w:rsid w:val="00CD6B83"/>
    <w:rsid w:val="00CD75ED"/>
    <w:rsid w:val="00CE5295"/>
    <w:rsid w:val="00CE758A"/>
    <w:rsid w:val="00CF0184"/>
    <w:rsid w:val="00CF027F"/>
    <w:rsid w:val="00CF09A3"/>
    <w:rsid w:val="00CF104F"/>
    <w:rsid w:val="00CF23BB"/>
    <w:rsid w:val="00CF23D9"/>
    <w:rsid w:val="00CF2D06"/>
    <w:rsid w:val="00CF6A15"/>
    <w:rsid w:val="00D00947"/>
    <w:rsid w:val="00D00AF1"/>
    <w:rsid w:val="00D051DF"/>
    <w:rsid w:val="00D076DF"/>
    <w:rsid w:val="00D10A2D"/>
    <w:rsid w:val="00D13CE0"/>
    <w:rsid w:val="00D1492F"/>
    <w:rsid w:val="00D20128"/>
    <w:rsid w:val="00D2307F"/>
    <w:rsid w:val="00D238FD"/>
    <w:rsid w:val="00D23AD7"/>
    <w:rsid w:val="00D26B9D"/>
    <w:rsid w:val="00D35AB6"/>
    <w:rsid w:val="00D35B97"/>
    <w:rsid w:val="00D37065"/>
    <w:rsid w:val="00D37D46"/>
    <w:rsid w:val="00D43B58"/>
    <w:rsid w:val="00D466C1"/>
    <w:rsid w:val="00D5032D"/>
    <w:rsid w:val="00D5102D"/>
    <w:rsid w:val="00D55CAB"/>
    <w:rsid w:val="00D57A38"/>
    <w:rsid w:val="00D60B85"/>
    <w:rsid w:val="00D645B4"/>
    <w:rsid w:val="00D64B62"/>
    <w:rsid w:val="00D65051"/>
    <w:rsid w:val="00D67866"/>
    <w:rsid w:val="00D70700"/>
    <w:rsid w:val="00D71AA3"/>
    <w:rsid w:val="00D7318F"/>
    <w:rsid w:val="00D778A9"/>
    <w:rsid w:val="00D80F8E"/>
    <w:rsid w:val="00D90CD7"/>
    <w:rsid w:val="00D91C6E"/>
    <w:rsid w:val="00D921BD"/>
    <w:rsid w:val="00D943B7"/>
    <w:rsid w:val="00D94B5F"/>
    <w:rsid w:val="00D95DC1"/>
    <w:rsid w:val="00DA37B0"/>
    <w:rsid w:val="00DB0605"/>
    <w:rsid w:val="00DB19BD"/>
    <w:rsid w:val="00DB2B5D"/>
    <w:rsid w:val="00DC2870"/>
    <w:rsid w:val="00DC5CA9"/>
    <w:rsid w:val="00DC6249"/>
    <w:rsid w:val="00DC6475"/>
    <w:rsid w:val="00DC6F83"/>
    <w:rsid w:val="00DD0A81"/>
    <w:rsid w:val="00DD28CD"/>
    <w:rsid w:val="00DD40F3"/>
    <w:rsid w:val="00DD58F8"/>
    <w:rsid w:val="00DE049C"/>
    <w:rsid w:val="00DE5CB8"/>
    <w:rsid w:val="00DE6FB7"/>
    <w:rsid w:val="00DF0E51"/>
    <w:rsid w:val="00DF1B33"/>
    <w:rsid w:val="00DF32FE"/>
    <w:rsid w:val="00DF4B91"/>
    <w:rsid w:val="00DF6EE4"/>
    <w:rsid w:val="00DF7EAE"/>
    <w:rsid w:val="00E006DD"/>
    <w:rsid w:val="00E0208B"/>
    <w:rsid w:val="00E05F01"/>
    <w:rsid w:val="00E1153C"/>
    <w:rsid w:val="00E11619"/>
    <w:rsid w:val="00E12A72"/>
    <w:rsid w:val="00E159D4"/>
    <w:rsid w:val="00E209DB"/>
    <w:rsid w:val="00E2263C"/>
    <w:rsid w:val="00E22D1B"/>
    <w:rsid w:val="00E23640"/>
    <w:rsid w:val="00E2533F"/>
    <w:rsid w:val="00E26744"/>
    <w:rsid w:val="00E31222"/>
    <w:rsid w:val="00E31D27"/>
    <w:rsid w:val="00E4052F"/>
    <w:rsid w:val="00E411AF"/>
    <w:rsid w:val="00E456F8"/>
    <w:rsid w:val="00E468D3"/>
    <w:rsid w:val="00E5258C"/>
    <w:rsid w:val="00E53580"/>
    <w:rsid w:val="00E55180"/>
    <w:rsid w:val="00E60632"/>
    <w:rsid w:val="00E63B59"/>
    <w:rsid w:val="00E64894"/>
    <w:rsid w:val="00E6632F"/>
    <w:rsid w:val="00E66FB2"/>
    <w:rsid w:val="00E67E3F"/>
    <w:rsid w:val="00E75F78"/>
    <w:rsid w:val="00E8114B"/>
    <w:rsid w:val="00E813D8"/>
    <w:rsid w:val="00E81C23"/>
    <w:rsid w:val="00E833EC"/>
    <w:rsid w:val="00E836D7"/>
    <w:rsid w:val="00E83952"/>
    <w:rsid w:val="00E83E48"/>
    <w:rsid w:val="00E84686"/>
    <w:rsid w:val="00E8592A"/>
    <w:rsid w:val="00E915C7"/>
    <w:rsid w:val="00E928CC"/>
    <w:rsid w:val="00E96142"/>
    <w:rsid w:val="00EA321D"/>
    <w:rsid w:val="00EA47E2"/>
    <w:rsid w:val="00EA61BF"/>
    <w:rsid w:val="00EB035B"/>
    <w:rsid w:val="00EB3DC4"/>
    <w:rsid w:val="00EB509B"/>
    <w:rsid w:val="00EB7F86"/>
    <w:rsid w:val="00EC4E11"/>
    <w:rsid w:val="00ED20A8"/>
    <w:rsid w:val="00ED236F"/>
    <w:rsid w:val="00ED3387"/>
    <w:rsid w:val="00ED3788"/>
    <w:rsid w:val="00ED5212"/>
    <w:rsid w:val="00ED6D8B"/>
    <w:rsid w:val="00EE0743"/>
    <w:rsid w:val="00EE2B3D"/>
    <w:rsid w:val="00EE3339"/>
    <w:rsid w:val="00EE3D55"/>
    <w:rsid w:val="00EE3F9A"/>
    <w:rsid w:val="00EE5D24"/>
    <w:rsid w:val="00EE5D31"/>
    <w:rsid w:val="00EE6C50"/>
    <w:rsid w:val="00EF1D27"/>
    <w:rsid w:val="00EF314E"/>
    <w:rsid w:val="00EF3C2B"/>
    <w:rsid w:val="00EF61BF"/>
    <w:rsid w:val="00F01467"/>
    <w:rsid w:val="00F01A6D"/>
    <w:rsid w:val="00F02753"/>
    <w:rsid w:val="00F04994"/>
    <w:rsid w:val="00F05F8E"/>
    <w:rsid w:val="00F07B9E"/>
    <w:rsid w:val="00F10EB2"/>
    <w:rsid w:val="00F11D40"/>
    <w:rsid w:val="00F121FA"/>
    <w:rsid w:val="00F12CA2"/>
    <w:rsid w:val="00F17B38"/>
    <w:rsid w:val="00F25D54"/>
    <w:rsid w:val="00F30A08"/>
    <w:rsid w:val="00F41C90"/>
    <w:rsid w:val="00F44E6C"/>
    <w:rsid w:val="00F4585B"/>
    <w:rsid w:val="00F51A74"/>
    <w:rsid w:val="00F56661"/>
    <w:rsid w:val="00F647AA"/>
    <w:rsid w:val="00F678CB"/>
    <w:rsid w:val="00F72240"/>
    <w:rsid w:val="00F72F05"/>
    <w:rsid w:val="00F73874"/>
    <w:rsid w:val="00F74522"/>
    <w:rsid w:val="00F74A3E"/>
    <w:rsid w:val="00F76C8F"/>
    <w:rsid w:val="00F81C0E"/>
    <w:rsid w:val="00F81C98"/>
    <w:rsid w:val="00F83DF3"/>
    <w:rsid w:val="00F84A20"/>
    <w:rsid w:val="00F85A0E"/>
    <w:rsid w:val="00F9161D"/>
    <w:rsid w:val="00F931C1"/>
    <w:rsid w:val="00F94099"/>
    <w:rsid w:val="00F9723B"/>
    <w:rsid w:val="00F976A0"/>
    <w:rsid w:val="00FA1DB8"/>
    <w:rsid w:val="00FB0091"/>
    <w:rsid w:val="00FB273B"/>
    <w:rsid w:val="00FB4471"/>
    <w:rsid w:val="00FB61CE"/>
    <w:rsid w:val="00FB7CB7"/>
    <w:rsid w:val="00FC0808"/>
    <w:rsid w:val="00FC1E24"/>
    <w:rsid w:val="00FC20E6"/>
    <w:rsid w:val="00FC5447"/>
    <w:rsid w:val="00FC659C"/>
    <w:rsid w:val="00FD0327"/>
    <w:rsid w:val="00FD685D"/>
    <w:rsid w:val="00FD6869"/>
    <w:rsid w:val="00FD6FA0"/>
    <w:rsid w:val="00FE0E2D"/>
    <w:rsid w:val="00FE1AE1"/>
    <w:rsid w:val="00FE1CEA"/>
    <w:rsid w:val="00FE3CA0"/>
    <w:rsid w:val="00FE6CD4"/>
    <w:rsid w:val="00FF06A3"/>
    <w:rsid w:val="00FF5105"/>
    <w:rsid w:val="00FF5333"/>
    <w:rsid w:val="00FF568A"/>
    <w:rsid w:val="0190FAFE"/>
    <w:rsid w:val="01C0299F"/>
    <w:rsid w:val="03C283C8"/>
    <w:rsid w:val="04BF5651"/>
    <w:rsid w:val="04CE1A4F"/>
    <w:rsid w:val="064C3996"/>
    <w:rsid w:val="067AEA40"/>
    <w:rsid w:val="09451156"/>
    <w:rsid w:val="0994FB2F"/>
    <w:rsid w:val="09A4317E"/>
    <w:rsid w:val="09BDBAC6"/>
    <w:rsid w:val="0B375848"/>
    <w:rsid w:val="0BD1B0B8"/>
    <w:rsid w:val="0CFBB5B9"/>
    <w:rsid w:val="10DC5579"/>
    <w:rsid w:val="116B274A"/>
    <w:rsid w:val="1260DD97"/>
    <w:rsid w:val="12C5E146"/>
    <w:rsid w:val="13206129"/>
    <w:rsid w:val="141C6FFC"/>
    <w:rsid w:val="14894F9E"/>
    <w:rsid w:val="16A106D4"/>
    <w:rsid w:val="17C7D6C8"/>
    <w:rsid w:val="17F42AC1"/>
    <w:rsid w:val="184F8ACA"/>
    <w:rsid w:val="1C178478"/>
    <w:rsid w:val="1F9F5884"/>
    <w:rsid w:val="20B26F60"/>
    <w:rsid w:val="22A96E1B"/>
    <w:rsid w:val="23A5C913"/>
    <w:rsid w:val="24455716"/>
    <w:rsid w:val="2485202E"/>
    <w:rsid w:val="24CCB12F"/>
    <w:rsid w:val="25069588"/>
    <w:rsid w:val="25B7EB72"/>
    <w:rsid w:val="26AAE63B"/>
    <w:rsid w:val="26C4B50A"/>
    <w:rsid w:val="273BD6EE"/>
    <w:rsid w:val="27E262F7"/>
    <w:rsid w:val="28C38326"/>
    <w:rsid w:val="2A893C92"/>
    <w:rsid w:val="2BE93C79"/>
    <w:rsid w:val="2D4736F2"/>
    <w:rsid w:val="2E3A413E"/>
    <w:rsid w:val="2EEAED71"/>
    <w:rsid w:val="31C7EB20"/>
    <w:rsid w:val="34149DF4"/>
    <w:rsid w:val="342A65DE"/>
    <w:rsid w:val="34CC3D11"/>
    <w:rsid w:val="34CC8495"/>
    <w:rsid w:val="36960711"/>
    <w:rsid w:val="37D3E1E5"/>
    <w:rsid w:val="3D0EB13B"/>
    <w:rsid w:val="4198D51D"/>
    <w:rsid w:val="41BCA56F"/>
    <w:rsid w:val="42ED68ED"/>
    <w:rsid w:val="430652D7"/>
    <w:rsid w:val="43150FC1"/>
    <w:rsid w:val="43AD61D0"/>
    <w:rsid w:val="4419AC47"/>
    <w:rsid w:val="444F2924"/>
    <w:rsid w:val="459007F0"/>
    <w:rsid w:val="479DB046"/>
    <w:rsid w:val="4B282ED4"/>
    <w:rsid w:val="4C296173"/>
    <w:rsid w:val="4C2C87C7"/>
    <w:rsid w:val="4CDA7E70"/>
    <w:rsid w:val="4E055E7E"/>
    <w:rsid w:val="4EFC587D"/>
    <w:rsid w:val="52845260"/>
    <w:rsid w:val="5344961A"/>
    <w:rsid w:val="5513D868"/>
    <w:rsid w:val="559D35FF"/>
    <w:rsid w:val="572350A6"/>
    <w:rsid w:val="5BC402A8"/>
    <w:rsid w:val="5BCD0837"/>
    <w:rsid w:val="5C147D96"/>
    <w:rsid w:val="5DE8040A"/>
    <w:rsid w:val="5EF499CB"/>
    <w:rsid w:val="5F8FAE0C"/>
    <w:rsid w:val="6127E8BE"/>
    <w:rsid w:val="6140F246"/>
    <w:rsid w:val="626C7BD0"/>
    <w:rsid w:val="637FFA5D"/>
    <w:rsid w:val="6464FE12"/>
    <w:rsid w:val="66EE7FE2"/>
    <w:rsid w:val="670E3172"/>
    <w:rsid w:val="672FAC93"/>
    <w:rsid w:val="67C7A296"/>
    <w:rsid w:val="67DF79DD"/>
    <w:rsid w:val="67EF7827"/>
    <w:rsid w:val="6A082F3C"/>
    <w:rsid w:val="6AFDCACB"/>
    <w:rsid w:val="6B32E1F4"/>
    <w:rsid w:val="6C2F1090"/>
    <w:rsid w:val="6F604761"/>
    <w:rsid w:val="70B0C031"/>
    <w:rsid w:val="70EE9613"/>
    <w:rsid w:val="74CFF9B3"/>
    <w:rsid w:val="755C7D31"/>
    <w:rsid w:val="755DB152"/>
    <w:rsid w:val="75F40956"/>
    <w:rsid w:val="781F6BB1"/>
    <w:rsid w:val="7859EDA4"/>
    <w:rsid w:val="78D4CD94"/>
    <w:rsid w:val="79483BFA"/>
    <w:rsid w:val="7BD834F7"/>
    <w:rsid w:val="7C31B5E1"/>
    <w:rsid w:val="7D0D0956"/>
    <w:rsid w:val="7DCCDB40"/>
    <w:rsid w:val="7DD60A6F"/>
    <w:rsid w:val="7F2FDFB7"/>
    <w:rsid w:val="7F6B6679"/>
    <w:rsid w:val="7FC2CDEA"/>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16120"/>
  <w15:chartTrackingRefBased/>
  <w15:docId w15:val="{0822CA77-450D-4CCD-A63D-C147E80FD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4"/>
        <w:lang w:val="et-EE"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65214"/>
    <w:rPr>
      <w:kern w:val="0"/>
      <w14:ligatures w14:val="none"/>
    </w:rPr>
  </w:style>
  <w:style w:type="paragraph" w:styleId="Pealkiri1">
    <w:name w:val="heading 1"/>
    <w:basedOn w:val="Normaallaad"/>
    <w:next w:val="Normaallaad"/>
    <w:link w:val="Pealkiri1Mrk"/>
    <w:uiPriority w:val="9"/>
    <w:rsid w:val="009B73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qFormat/>
    <w:rsid w:val="009B73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rsid w:val="009B737E"/>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qFormat/>
    <w:rsid w:val="009B737E"/>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qFormat/>
    <w:rsid w:val="009B737E"/>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qFormat/>
    <w:rsid w:val="009B737E"/>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qFormat/>
    <w:rsid w:val="009B737E"/>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qFormat/>
    <w:rsid w:val="009B737E"/>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qFormat/>
    <w:rsid w:val="009B737E"/>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eelnunumber">
    <w:name w:val="eelnõu number"/>
    <w:basedOn w:val="Normaallaad"/>
    <w:qFormat/>
    <w:rsid w:val="00277BEF"/>
    <w:pPr>
      <w:widowControl w:val="0"/>
      <w:autoSpaceDN w:val="0"/>
      <w:adjustRightInd w:val="0"/>
      <w:spacing w:before="240" w:after="120"/>
      <w:jc w:val="center"/>
    </w:pPr>
    <w:rPr>
      <w:rFonts w:eastAsia="Times New Roman" w:cs="Times New Roman"/>
      <w:b/>
      <w:sz w:val="72"/>
      <w:lang w:eastAsia="et-EE"/>
    </w:rPr>
  </w:style>
  <w:style w:type="paragraph" w:customStyle="1" w:styleId="eelnupealkiri">
    <w:name w:val="eelnõu pealkiri"/>
    <w:basedOn w:val="Normaallaad"/>
    <w:qFormat/>
    <w:rsid w:val="00277BEF"/>
    <w:pPr>
      <w:widowControl w:val="0"/>
      <w:autoSpaceDN w:val="0"/>
      <w:adjustRightInd w:val="0"/>
      <w:spacing w:before="120" w:after="360"/>
      <w:jc w:val="center"/>
    </w:pPr>
    <w:rPr>
      <w:rFonts w:eastAsia="Times New Roman" w:cs="Times New Roman"/>
      <w:b/>
      <w:sz w:val="32"/>
      <w:lang w:eastAsia="et-EE"/>
    </w:rPr>
  </w:style>
  <w:style w:type="paragraph" w:customStyle="1" w:styleId="muudatustesissejuhatus">
    <w:name w:val="muudatuste sissejuhatus"/>
    <w:basedOn w:val="Normaallaad"/>
    <w:next w:val="muutmisksk"/>
    <w:qFormat/>
    <w:rsid w:val="00992779"/>
    <w:pPr>
      <w:keepNext/>
      <w:keepLines/>
      <w:autoSpaceDN w:val="0"/>
      <w:adjustRightInd w:val="0"/>
      <w:spacing w:before="240" w:after="240"/>
    </w:pPr>
    <w:rPr>
      <w:rFonts w:eastAsia="Times New Roman" w:cs="Times New Roman"/>
      <w:lang w:eastAsia="et-EE"/>
    </w:rPr>
  </w:style>
  <w:style w:type="paragraph" w:customStyle="1" w:styleId="muutmisksk">
    <w:name w:val="muutmiskäsk"/>
    <w:basedOn w:val="Normaallaad"/>
    <w:qFormat/>
    <w:rsid w:val="00596E48"/>
    <w:pPr>
      <w:autoSpaceDN w:val="0"/>
      <w:adjustRightInd w:val="0"/>
      <w:spacing w:before="240"/>
    </w:pPr>
    <w:rPr>
      <w:rFonts w:eastAsia="Times New Roman" w:cs="Times New Roman"/>
      <w:lang w:eastAsia="et-EE"/>
    </w:rPr>
  </w:style>
  <w:style w:type="paragraph" w:customStyle="1" w:styleId="muudetavtekst">
    <w:name w:val="muudetav tekst"/>
    <w:basedOn w:val="Normaallaad"/>
    <w:qFormat/>
    <w:rsid w:val="00596E48"/>
    <w:pPr>
      <w:suppressAutoHyphens/>
      <w:autoSpaceDN w:val="0"/>
      <w:adjustRightInd w:val="0"/>
    </w:pPr>
    <w:rPr>
      <w:rFonts w:eastAsia="Times New Roman" w:cs="Times New Roman"/>
      <w:lang w:eastAsia="et-EE"/>
    </w:rPr>
  </w:style>
  <w:style w:type="character" w:customStyle="1" w:styleId="Pealkiri1Mrk">
    <w:name w:val="Pealkiri 1 Märk"/>
    <w:basedOn w:val="Liguvaikefont"/>
    <w:link w:val="Pealkiri1"/>
    <w:uiPriority w:val="9"/>
    <w:rsid w:val="00165214"/>
    <w:rPr>
      <w:rFonts w:asciiTheme="majorHAnsi" w:eastAsiaTheme="majorEastAsia" w:hAnsiTheme="majorHAnsi" w:cstheme="majorBidi"/>
      <w:color w:val="0F4761" w:themeColor="accent1" w:themeShade="BF"/>
      <w:kern w:val="0"/>
      <w:sz w:val="40"/>
      <w:szCs w:val="40"/>
      <w14:ligatures w14:val="none"/>
    </w:rPr>
  </w:style>
  <w:style w:type="character" w:customStyle="1" w:styleId="Pealkiri2Mrk">
    <w:name w:val="Pealkiri 2 Märk"/>
    <w:basedOn w:val="Liguvaikefont"/>
    <w:link w:val="Pealkiri2"/>
    <w:uiPriority w:val="9"/>
    <w:semiHidden/>
    <w:rsid w:val="009B737E"/>
    <w:rPr>
      <w:rFonts w:asciiTheme="majorHAnsi" w:eastAsiaTheme="majorEastAsia" w:hAnsiTheme="majorHAnsi" w:cstheme="majorBidi"/>
      <w:color w:val="0F4761" w:themeColor="accent1" w:themeShade="BF"/>
      <w:kern w:val="0"/>
      <w:sz w:val="32"/>
      <w:szCs w:val="32"/>
      <w14:ligatures w14:val="none"/>
    </w:rPr>
  </w:style>
  <w:style w:type="character" w:customStyle="1" w:styleId="Pealkiri3Mrk">
    <w:name w:val="Pealkiri 3 Märk"/>
    <w:basedOn w:val="Liguvaikefont"/>
    <w:link w:val="Pealkiri3"/>
    <w:uiPriority w:val="9"/>
    <w:rsid w:val="009B737E"/>
    <w:rPr>
      <w:rFonts w:eastAsiaTheme="majorEastAsia" w:cstheme="majorBidi"/>
      <w:color w:val="0F4761" w:themeColor="accent1" w:themeShade="BF"/>
      <w:kern w:val="0"/>
      <w:sz w:val="28"/>
      <w:szCs w:val="28"/>
      <w14:ligatures w14:val="none"/>
    </w:rPr>
  </w:style>
  <w:style w:type="character" w:customStyle="1" w:styleId="Pealkiri4Mrk">
    <w:name w:val="Pealkiri 4 Märk"/>
    <w:basedOn w:val="Liguvaikefont"/>
    <w:link w:val="Pealkiri4"/>
    <w:uiPriority w:val="9"/>
    <w:semiHidden/>
    <w:rsid w:val="009B737E"/>
    <w:rPr>
      <w:rFonts w:eastAsiaTheme="majorEastAsia" w:cstheme="majorBidi"/>
      <w:i/>
      <w:iCs/>
      <w:color w:val="0F4761" w:themeColor="accent1" w:themeShade="BF"/>
      <w:kern w:val="0"/>
      <w14:ligatures w14:val="none"/>
    </w:rPr>
  </w:style>
  <w:style w:type="character" w:customStyle="1" w:styleId="Pealkiri5Mrk">
    <w:name w:val="Pealkiri 5 Märk"/>
    <w:basedOn w:val="Liguvaikefont"/>
    <w:link w:val="Pealkiri5"/>
    <w:uiPriority w:val="9"/>
    <w:semiHidden/>
    <w:rsid w:val="009B737E"/>
    <w:rPr>
      <w:rFonts w:eastAsiaTheme="majorEastAsia" w:cstheme="majorBidi"/>
      <w:color w:val="0F4761" w:themeColor="accent1" w:themeShade="BF"/>
      <w:kern w:val="0"/>
      <w14:ligatures w14:val="none"/>
    </w:rPr>
  </w:style>
  <w:style w:type="character" w:customStyle="1" w:styleId="Pealkiri6Mrk">
    <w:name w:val="Pealkiri 6 Märk"/>
    <w:basedOn w:val="Liguvaikefont"/>
    <w:link w:val="Pealkiri6"/>
    <w:uiPriority w:val="9"/>
    <w:semiHidden/>
    <w:rsid w:val="009B737E"/>
    <w:rPr>
      <w:rFonts w:eastAsiaTheme="majorEastAsia" w:cstheme="majorBidi"/>
      <w:i/>
      <w:iCs/>
      <w:color w:val="595959" w:themeColor="text1" w:themeTint="A6"/>
      <w:kern w:val="0"/>
      <w14:ligatures w14:val="none"/>
    </w:rPr>
  </w:style>
  <w:style w:type="character" w:customStyle="1" w:styleId="Pealkiri7Mrk">
    <w:name w:val="Pealkiri 7 Märk"/>
    <w:basedOn w:val="Liguvaikefont"/>
    <w:link w:val="Pealkiri7"/>
    <w:uiPriority w:val="9"/>
    <w:semiHidden/>
    <w:rsid w:val="009B737E"/>
    <w:rPr>
      <w:rFonts w:eastAsiaTheme="majorEastAsia" w:cstheme="majorBidi"/>
      <w:color w:val="595959" w:themeColor="text1" w:themeTint="A6"/>
      <w:kern w:val="0"/>
      <w14:ligatures w14:val="none"/>
    </w:rPr>
  </w:style>
  <w:style w:type="character" w:customStyle="1" w:styleId="Pealkiri8Mrk">
    <w:name w:val="Pealkiri 8 Märk"/>
    <w:basedOn w:val="Liguvaikefont"/>
    <w:link w:val="Pealkiri8"/>
    <w:uiPriority w:val="9"/>
    <w:semiHidden/>
    <w:rsid w:val="009B737E"/>
    <w:rPr>
      <w:rFonts w:eastAsiaTheme="majorEastAsia" w:cstheme="majorBidi"/>
      <w:i/>
      <w:iCs/>
      <w:color w:val="272727" w:themeColor="text1" w:themeTint="D8"/>
      <w:kern w:val="0"/>
      <w14:ligatures w14:val="none"/>
    </w:rPr>
  </w:style>
  <w:style w:type="character" w:customStyle="1" w:styleId="Pealkiri9Mrk">
    <w:name w:val="Pealkiri 9 Märk"/>
    <w:basedOn w:val="Liguvaikefont"/>
    <w:link w:val="Pealkiri9"/>
    <w:uiPriority w:val="9"/>
    <w:semiHidden/>
    <w:rsid w:val="009B737E"/>
    <w:rPr>
      <w:rFonts w:eastAsiaTheme="majorEastAsia" w:cstheme="majorBidi"/>
      <w:color w:val="272727" w:themeColor="text1" w:themeTint="D8"/>
      <w:kern w:val="0"/>
      <w14:ligatures w14:val="none"/>
    </w:rPr>
  </w:style>
  <w:style w:type="paragraph" w:customStyle="1" w:styleId="muudetavtekstboldis">
    <w:name w:val="muudetav tekst boldis"/>
    <w:basedOn w:val="muudetavtekst"/>
    <w:qFormat/>
    <w:rsid w:val="00277BEF"/>
    <w:rPr>
      <w:rFonts w:eastAsia="MS Gothic"/>
      <w:b/>
    </w:rPr>
  </w:style>
  <w:style w:type="paragraph" w:customStyle="1" w:styleId="esimees">
    <w:name w:val="esimees"/>
    <w:basedOn w:val="Normaallaad"/>
    <w:qFormat/>
    <w:rsid w:val="00277BEF"/>
    <w:pPr>
      <w:widowControl w:val="0"/>
      <w:autoSpaceDN w:val="0"/>
      <w:adjustRightInd w:val="0"/>
    </w:pPr>
    <w:rPr>
      <w:rFonts w:eastAsia="Times New Roman" w:cs="Times New Roman"/>
      <w:lang w:eastAsia="et-EE"/>
    </w:rPr>
  </w:style>
  <w:style w:type="paragraph" w:customStyle="1" w:styleId="vastuvtmisekohajakuupevamrge">
    <w:name w:val="vastuvõtmise koha ja kuupäeva märge"/>
    <w:basedOn w:val="Normaallaad"/>
    <w:next w:val="Normaallaad"/>
    <w:qFormat/>
    <w:rsid w:val="00277BEF"/>
    <w:pPr>
      <w:widowControl w:val="0"/>
      <w:autoSpaceDN w:val="0"/>
      <w:adjustRightInd w:val="0"/>
    </w:pPr>
    <w:rPr>
      <w:rFonts w:eastAsia="Times New Roman" w:cs="Times New Roman"/>
      <w:lang w:eastAsia="et-EE"/>
    </w:rPr>
  </w:style>
  <w:style w:type="paragraph" w:customStyle="1" w:styleId="eelnumrge">
    <w:name w:val="eelnõu märge"/>
    <w:basedOn w:val="Normaallaad"/>
    <w:qFormat/>
    <w:rsid w:val="00277BEF"/>
    <w:pPr>
      <w:jc w:val="right"/>
    </w:pPr>
    <w:rPr>
      <w:rFonts w:eastAsia="Times New Roman" w:cs="Times New Roman"/>
      <w:lang w:eastAsia="et-EE"/>
    </w:rPr>
  </w:style>
  <w:style w:type="paragraph" w:customStyle="1" w:styleId="muudetavtekstalljoonega">
    <w:name w:val="muudetav tekst alljoonega"/>
    <w:basedOn w:val="muudetavtekst"/>
    <w:qFormat/>
    <w:rsid w:val="00277BEF"/>
    <w:rPr>
      <w:u w:val="single"/>
    </w:rPr>
  </w:style>
  <w:style w:type="paragraph" w:customStyle="1" w:styleId="muutmiskskalljoonega">
    <w:name w:val="muutmiskäsk alljoonega"/>
    <w:basedOn w:val="muutmisksk"/>
    <w:qFormat/>
    <w:rsid w:val="00596E48"/>
    <w:rPr>
      <w:u w:val="single"/>
    </w:rPr>
  </w:style>
  <w:style w:type="paragraph" w:customStyle="1" w:styleId="normitehnilisedmrkusedliguvahega">
    <w:name w:val="normitehnilised märkused lõiguvahega"/>
    <w:basedOn w:val="muudetavtekst"/>
    <w:uiPriority w:val="5"/>
    <w:qFormat/>
    <w:rsid w:val="00992779"/>
    <w:pPr>
      <w:spacing w:after="120"/>
      <w:jc w:val="left"/>
    </w:pPr>
  </w:style>
  <w:style w:type="paragraph" w:customStyle="1" w:styleId="komisjoniesimehenimi">
    <w:name w:val="komisjoni esimehe nimi"/>
    <w:basedOn w:val="Normaallaad"/>
    <w:next w:val="esimees"/>
    <w:qFormat/>
    <w:rsid w:val="00277BEF"/>
    <w:pPr>
      <w:widowControl w:val="0"/>
      <w:autoSpaceDN w:val="0"/>
      <w:adjustRightInd w:val="0"/>
    </w:pPr>
    <w:rPr>
      <w:rFonts w:eastAsia="Times New Roman" w:cs="Times New Roman"/>
      <w:lang w:eastAsia="et-EE"/>
    </w:rPr>
  </w:style>
  <w:style w:type="paragraph" w:customStyle="1" w:styleId="joonealunemenetlusinfo">
    <w:name w:val="joonealune menetlusinfo"/>
    <w:basedOn w:val="muudetavtekst"/>
    <w:qFormat/>
    <w:rsid w:val="00277BEF"/>
  </w:style>
  <w:style w:type="paragraph" w:customStyle="1" w:styleId="kinnitatuddigitaalselt">
    <w:name w:val="kinnitatud digitaalselt"/>
    <w:basedOn w:val="Normaallaad"/>
    <w:next w:val="komisjoniesimehenimi"/>
    <w:qFormat/>
    <w:rsid w:val="00277BEF"/>
    <w:pPr>
      <w:widowControl w:val="0"/>
      <w:autoSpaceDN w:val="0"/>
      <w:adjustRightInd w:val="0"/>
    </w:pPr>
    <w:rPr>
      <w:rFonts w:eastAsia="Times New Roman" w:cs="Times New Roman"/>
      <w:lang w:eastAsia="et-EE"/>
    </w:rPr>
  </w:style>
  <w:style w:type="paragraph" w:customStyle="1" w:styleId="justumisetekst">
    <w:name w:val="jõustumise tekst"/>
    <w:basedOn w:val="muudetavtekst"/>
    <w:next w:val="Normaallaad"/>
    <w:qFormat/>
    <w:rsid w:val="00277BEF"/>
    <w:pPr>
      <w:spacing w:before="120" w:after="120"/>
    </w:pPr>
  </w:style>
  <w:style w:type="paragraph" w:customStyle="1" w:styleId="normitehnilisedmrkused">
    <w:name w:val="normitehnilised märkused"/>
    <w:basedOn w:val="Normaallaad"/>
    <w:uiPriority w:val="5"/>
    <w:qFormat/>
    <w:rsid w:val="00992779"/>
    <w:pPr>
      <w:jc w:val="left"/>
    </w:pPr>
    <w:rPr>
      <w:rFonts w:eastAsia="Times New Roman" w:cs="Times New Roman"/>
      <w:szCs w:val="18"/>
    </w:rPr>
  </w:style>
  <w:style w:type="paragraph" w:customStyle="1" w:styleId="pealkiri">
    <w:name w:val="§_pealkiri"/>
    <w:basedOn w:val="Normaallaad"/>
    <w:qFormat/>
    <w:rsid w:val="00C76264"/>
    <w:pPr>
      <w:keepNext/>
      <w:keepLines/>
      <w:autoSpaceDN w:val="0"/>
      <w:adjustRightInd w:val="0"/>
      <w:spacing w:before="240"/>
    </w:pPr>
    <w:rPr>
      <w:rFonts w:eastAsia="Times New Roman" w:cs="Times New Roman"/>
      <w:b/>
      <w:lang w:eastAsia="et-EE"/>
    </w:rPr>
  </w:style>
  <w:style w:type="paragraph" w:customStyle="1" w:styleId="seadusetekstialunejoon">
    <w:name w:val="seaduse teksti alune joon"/>
    <w:basedOn w:val="vastuvtmisekohajakuupevamrge"/>
    <w:qFormat/>
    <w:rsid w:val="00277BEF"/>
    <w:pPr>
      <w:pBdr>
        <w:bottom w:val="single" w:sz="4" w:space="1" w:color="auto"/>
      </w:pBdr>
    </w:pPr>
  </w:style>
  <w:style w:type="paragraph" w:customStyle="1" w:styleId="muudetavtekstboldisalljoonega">
    <w:name w:val="muudetav tekst boldis alljoonega"/>
    <w:basedOn w:val="muudetavtekstboldis"/>
    <w:qFormat/>
    <w:rsid w:val="00277BEF"/>
    <w:rPr>
      <w:u w:val="single"/>
    </w:rPr>
  </w:style>
  <w:style w:type="table" w:customStyle="1" w:styleId="TableNormal1">
    <w:name w:val="Table Normal1"/>
    <w:rsid w:val="00FB0091"/>
    <w:pPr>
      <w:jc w:val="left"/>
    </w:pPr>
    <w:rPr>
      <w:rFonts w:ascii="Calibri" w:eastAsia="Calibri" w:hAnsi="Calibri" w:cs="Calibri"/>
      <w:kern w:val="0"/>
      <w:sz w:val="22"/>
      <w:szCs w:val="22"/>
      <w:lang w:eastAsia="et-EE"/>
      <w14:ligatures w14:val="none"/>
    </w:rPr>
    <w:tblPr>
      <w:tblCellMar>
        <w:top w:w="0" w:type="dxa"/>
        <w:left w:w="0" w:type="dxa"/>
        <w:bottom w:w="0" w:type="dxa"/>
        <w:right w:w="0" w:type="dxa"/>
      </w:tblCellMar>
    </w:tblPr>
  </w:style>
  <w:style w:type="paragraph" w:styleId="Jutumullitekst">
    <w:name w:val="Balloon Text"/>
    <w:basedOn w:val="Normaallaad"/>
    <w:link w:val="JutumullitekstMrk"/>
    <w:uiPriority w:val="99"/>
    <w:semiHidden/>
    <w:rsid w:val="00A221BB"/>
    <w:pPr>
      <w:jc w:val="left"/>
    </w:pPr>
    <w:rPr>
      <w:rFonts w:ascii="Segoe UI" w:eastAsia="Calibri" w:hAnsi="Segoe UI" w:cs="Segoe UI"/>
      <w:sz w:val="18"/>
      <w:szCs w:val="18"/>
      <w:lang w:eastAsia="et-EE"/>
    </w:rPr>
  </w:style>
  <w:style w:type="character" w:customStyle="1" w:styleId="JutumullitekstMrk">
    <w:name w:val="Jutumullitekst Märk"/>
    <w:basedOn w:val="Liguvaikefont"/>
    <w:link w:val="Jutumullitekst"/>
    <w:uiPriority w:val="99"/>
    <w:semiHidden/>
    <w:rsid w:val="00DF6EE4"/>
    <w:rPr>
      <w:rFonts w:ascii="Segoe UI" w:eastAsia="Calibri" w:hAnsi="Segoe UI" w:cs="Segoe UI"/>
      <w:kern w:val="0"/>
      <w:sz w:val="18"/>
      <w:szCs w:val="18"/>
      <w:lang w:eastAsia="et-EE"/>
      <w14:ligatures w14:val="none"/>
    </w:rPr>
  </w:style>
  <w:style w:type="character" w:styleId="Kommentaariviide">
    <w:name w:val="annotation reference"/>
    <w:basedOn w:val="Liguvaikefont"/>
    <w:uiPriority w:val="99"/>
    <w:semiHidden/>
    <w:rsid w:val="00FB0091"/>
    <w:rPr>
      <w:sz w:val="16"/>
      <w:szCs w:val="16"/>
    </w:rPr>
  </w:style>
  <w:style w:type="paragraph" w:styleId="Kommentaariteema">
    <w:name w:val="annotation subject"/>
    <w:basedOn w:val="Normaallaad"/>
    <w:next w:val="Normaallaad"/>
    <w:link w:val="KommentaariteemaMrk"/>
    <w:uiPriority w:val="99"/>
    <w:semiHidden/>
    <w:rsid w:val="003D2A80"/>
    <w:pPr>
      <w:spacing w:after="160"/>
      <w:jc w:val="left"/>
    </w:pPr>
    <w:rPr>
      <w:rFonts w:eastAsia="Calibri" w:cs="Calibri"/>
      <w:b/>
      <w:bCs/>
      <w:sz w:val="20"/>
      <w:szCs w:val="22"/>
      <w:lang w:eastAsia="et-EE"/>
    </w:rPr>
  </w:style>
  <w:style w:type="character" w:customStyle="1" w:styleId="KommentaariteemaMrk">
    <w:name w:val="Kommentaari teema Märk"/>
    <w:basedOn w:val="Liguvaikefont"/>
    <w:link w:val="Kommentaariteema"/>
    <w:uiPriority w:val="99"/>
    <w:semiHidden/>
    <w:rsid w:val="003D2A80"/>
    <w:rPr>
      <w:rFonts w:eastAsia="Calibri" w:cs="Calibri"/>
      <w:b/>
      <w:bCs/>
      <w:kern w:val="0"/>
      <w:sz w:val="20"/>
      <w:szCs w:val="22"/>
      <w:lang w:eastAsia="et-EE"/>
      <w14:ligatures w14:val="none"/>
    </w:rPr>
  </w:style>
  <w:style w:type="character" w:styleId="Klastatudhperlink">
    <w:name w:val="FollowedHyperlink"/>
    <w:basedOn w:val="Liguvaikefont"/>
    <w:uiPriority w:val="99"/>
    <w:semiHidden/>
    <w:rsid w:val="00FB0091"/>
    <w:rPr>
      <w:color w:val="96607D" w:themeColor="followedHyperlink"/>
      <w:u w:val="single"/>
    </w:rPr>
  </w:style>
  <w:style w:type="paragraph" w:styleId="Redaktsioon">
    <w:name w:val="Revision"/>
    <w:hidden/>
    <w:uiPriority w:val="99"/>
    <w:semiHidden/>
    <w:rsid w:val="00FB0091"/>
    <w:pPr>
      <w:jc w:val="left"/>
    </w:pPr>
    <w:rPr>
      <w:rFonts w:ascii="Calibri" w:eastAsia="Calibri" w:hAnsi="Calibri" w:cs="Calibri"/>
      <w:kern w:val="0"/>
      <w:sz w:val="22"/>
      <w:szCs w:val="22"/>
      <w:lang w:eastAsia="et-EE"/>
      <w14:ligatures w14:val="none"/>
    </w:rPr>
  </w:style>
  <w:style w:type="paragraph" w:styleId="Normaallaadveeb">
    <w:name w:val="Normal (Web)"/>
    <w:basedOn w:val="Normaallaad"/>
    <w:uiPriority w:val="99"/>
    <w:semiHidden/>
    <w:rsid w:val="00FB0091"/>
    <w:pPr>
      <w:spacing w:before="100" w:beforeAutospacing="1" w:after="100" w:afterAutospacing="1"/>
      <w:jc w:val="left"/>
    </w:pPr>
    <w:rPr>
      <w:rFonts w:eastAsia="Times New Roman" w:cs="Times New Roman"/>
      <w:lang w:eastAsia="et-EE"/>
    </w:rPr>
  </w:style>
  <w:style w:type="character" w:customStyle="1" w:styleId="Lahendamatamainimine1">
    <w:name w:val="Lahendamata mainimine1"/>
    <w:basedOn w:val="Liguvaikefont"/>
    <w:uiPriority w:val="99"/>
    <w:semiHidden/>
    <w:rsid w:val="00FB0091"/>
    <w:rPr>
      <w:color w:val="605E5C"/>
      <w:shd w:val="clear" w:color="auto" w:fill="E1DFDD"/>
    </w:rPr>
  </w:style>
  <w:style w:type="paragraph" w:styleId="Pealkiri0">
    <w:name w:val="Title"/>
    <w:basedOn w:val="Normaallaad"/>
    <w:next w:val="Normaallaad"/>
    <w:link w:val="PealkiriMrk"/>
    <w:uiPriority w:val="10"/>
    <w:semiHidden/>
    <w:rsid w:val="009B737E"/>
    <w:pPr>
      <w:contextualSpacing/>
    </w:pPr>
    <w:rPr>
      <w:rFonts w:asciiTheme="majorHAnsi" w:eastAsiaTheme="majorEastAsia" w:hAnsiTheme="majorHAnsi" w:cstheme="majorBidi"/>
      <w:sz w:val="56"/>
      <w:szCs w:val="56"/>
    </w:rPr>
  </w:style>
  <w:style w:type="character" w:customStyle="1" w:styleId="PealkiriMrk">
    <w:name w:val="Pealkiri Märk"/>
    <w:basedOn w:val="Liguvaikefont"/>
    <w:link w:val="Pealkiri0"/>
    <w:uiPriority w:val="10"/>
    <w:semiHidden/>
    <w:rsid w:val="009B737E"/>
    <w:rPr>
      <w:rFonts w:asciiTheme="majorHAnsi" w:eastAsiaTheme="majorEastAsia" w:hAnsiTheme="majorHAnsi" w:cstheme="majorBidi"/>
      <w:kern w:val="0"/>
      <w:sz w:val="56"/>
      <w:szCs w:val="56"/>
      <w14:ligatures w14:val="none"/>
    </w:rPr>
  </w:style>
  <w:style w:type="paragraph" w:styleId="Pis">
    <w:name w:val="header"/>
    <w:basedOn w:val="Normaallaad"/>
    <w:link w:val="PisMrk"/>
    <w:uiPriority w:val="99"/>
    <w:semiHidden/>
    <w:rsid w:val="00B51DF9"/>
    <w:pPr>
      <w:tabs>
        <w:tab w:val="center" w:pos="4536"/>
        <w:tab w:val="right" w:pos="9072"/>
      </w:tabs>
    </w:pPr>
  </w:style>
  <w:style w:type="character" w:customStyle="1" w:styleId="PisMrk">
    <w:name w:val="Päis Märk"/>
    <w:basedOn w:val="Liguvaikefont"/>
    <w:link w:val="Pis"/>
    <w:uiPriority w:val="99"/>
    <w:semiHidden/>
    <w:rsid w:val="00B51DF9"/>
    <w:rPr>
      <w:kern w:val="0"/>
      <w14:ligatures w14:val="none"/>
    </w:rPr>
  </w:style>
  <w:style w:type="paragraph" w:styleId="Jalus">
    <w:name w:val="footer"/>
    <w:basedOn w:val="Normaallaad"/>
    <w:link w:val="JalusMrk"/>
    <w:uiPriority w:val="99"/>
    <w:semiHidden/>
    <w:rsid w:val="00B51DF9"/>
    <w:pPr>
      <w:tabs>
        <w:tab w:val="center" w:pos="4536"/>
        <w:tab w:val="right" w:pos="9072"/>
      </w:tabs>
    </w:pPr>
  </w:style>
  <w:style w:type="character" w:customStyle="1" w:styleId="JalusMrk">
    <w:name w:val="Jalus Märk"/>
    <w:basedOn w:val="Liguvaikefont"/>
    <w:link w:val="Jalus"/>
    <w:uiPriority w:val="99"/>
    <w:semiHidden/>
    <w:rsid w:val="00B51DF9"/>
    <w:rPr>
      <w:kern w:val="0"/>
      <w14:ligatures w14:val="none"/>
    </w:rPr>
  </w:style>
  <w:style w:type="character" w:customStyle="1" w:styleId="UnresolvedMention1">
    <w:name w:val="Unresolved Mention1"/>
    <w:basedOn w:val="Liguvaikefont"/>
    <w:uiPriority w:val="99"/>
    <w:semiHidden/>
    <w:unhideWhenUsed/>
    <w:rsid w:val="0040462B"/>
    <w:rPr>
      <w:color w:val="605E5C"/>
      <w:shd w:val="clear" w:color="auto" w:fill="E1DFDD"/>
    </w:rPr>
  </w:style>
  <w:style w:type="character" w:customStyle="1" w:styleId="Lahendamatamainimine2">
    <w:name w:val="Lahendamata mainimine2"/>
    <w:basedOn w:val="Liguvaikefont"/>
    <w:uiPriority w:val="99"/>
    <w:semiHidden/>
    <w:unhideWhenUsed/>
    <w:rsid w:val="0040462B"/>
    <w:rPr>
      <w:color w:val="605E5C"/>
      <w:shd w:val="clear" w:color="auto" w:fill="E1DFDD"/>
    </w:rPr>
  </w:style>
  <w:style w:type="paragraph" w:customStyle="1" w:styleId="seadusetekst">
    <w:name w:val="seaduse tekst"/>
    <w:basedOn w:val="Normaallaad"/>
    <w:uiPriority w:val="1"/>
    <w:qFormat/>
    <w:rsid w:val="0040462B"/>
    <w:pPr>
      <w:suppressAutoHyphens/>
      <w:spacing w:after="120"/>
    </w:pPr>
    <w:rPr>
      <w:rFonts w:eastAsia="Times New Roman" w:cs="Times New Roman"/>
      <w:szCs w:val="22"/>
    </w:rPr>
  </w:style>
  <w:style w:type="paragraph" w:styleId="Kommentaaritekst">
    <w:name w:val="annotation text"/>
    <w:basedOn w:val="Normaallaad"/>
    <w:link w:val="KommentaaritekstMrk"/>
    <w:uiPriority w:val="99"/>
    <w:rsid w:val="00E67E3F"/>
    <w:rPr>
      <w:sz w:val="20"/>
      <w:szCs w:val="20"/>
    </w:rPr>
  </w:style>
  <w:style w:type="character" w:customStyle="1" w:styleId="KommentaaritekstMrk">
    <w:name w:val="Kommentaari tekst Märk"/>
    <w:basedOn w:val="Liguvaikefont"/>
    <w:link w:val="Kommentaaritekst"/>
    <w:uiPriority w:val="99"/>
    <w:rsid w:val="00E67E3F"/>
    <w:rPr>
      <w:kern w:val="0"/>
      <w:sz w:val="20"/>
      <w:szCs w:val="20"/>
      <w14:ligatures w14:val="none"/>
    </w:rPr>
  </w:style>
  <w:style w:type="paragraph" w:customStyle="1" w:styleId="peatkiosanimetus">
    <w:name w:val="peatüki/osa nimetus"/>
    <w:basedOn w:val="Normaallaad"/>
    <w:next w:val="nimetus"/>
    <w:uiPriority w:val="3"/>
    <w:qFormat/>
    <w:rsid w:val="00DF1B33"/>
    <w:pPr>
      <w:keepNext/>
      <w:keepLines/>
      <w:spacing w:after="240"/>
      <w:jc w:val="center"/>
    </w:pPr>
    <w:rPr>
      <w:rFonts w:eastAsia="Times New Roman" w:cs="Times New Roman"/>
      <w:b/>
    </w:rPr>
  </w:style>
  <w:style w:type="paragraph" w:customStyle="1" w:styleId="nimetus">
    <w:name w:val="§ nimetus"/>
    <w:basedOn w:val="Normaallaad"/>
    <w:qFormat/>
    <w:rsid w:val="00DF1B33"/>
    <w:pPr>
      <w:keepNext/>
      <w:keepLines/>
      <w:spacing w:before="240" w:after="120"/>
    </w:pPr>
    <w:rPr>
      <w:rFonts w:eastAsia="Times New Roman" w:cs="Times New Roman"/>
      <w:b/>
    </w:rPr>
  </w:style>
  <w:style w:type="paragraph" w:customStyle="1" w:styleId="nimetusuueltlehelt">
    <w:name w:val="§ nimetus uuelt lehelt"/>
    <w:basedOn w:val="Normaallaad"/>
    <w:qFormat/>
    <w:rsid w:val="00DF1B33"/>
    <w:pPr>
      <w:keepNext/>
      <w:keepLines/>
      <w:spacing w:before="240" w:after="120"/>
    </w:pPr>
    <w:rPr>
      <w:rFonts w:eastAsia="Times New Roman" w:cs="Times New Roman"/>
      <w:b/>
      <w:szCs w:val="18"/>
      <w:lang w:eastAsia="et-EE"/>
    </w:rPr>
  </w:style>
  <w:style w:type="paragraph" w:customStyle="1" w:styleId="peatkiosanr">
    <w:name w:val="peatüki/osa nr"/>
    <w:basedOn w:val="peatkiosanimetus"/>
    <w:uiPriority w:val="2"/>
    <w:qFormat/>
    <w:rsid w:val="00DF1B33"/>
    <w:pPr>
      <w:spacing w:before="360" w:after="0"/>
    </w:pPr>
  </w:style>
  <w:style w:type="paragraph" w:customStyle="1" w:styleId="jaojaotisenimetus">
    <w:name w:val="jao/jaotise nimetus"/>
    <w:basedOn w:val="peatkiosanimetus"/>
    <w:uiPriority w:val="5"/>
    <w:qFormat/>
    <w:rsid w:val="00DF1B33"/>
  </w:style>
  <w:style w:type="paragraph" w:customStyle="1" w:styleId="jaojaotisenr">
    <w:name w:val="jao/jaotise nr"/>
    <w:basedOn w:val="peatkiosanr"/>
    <w:uiPriority w:val="4"/>
    <w:qFormat/>
    <w:rsid w:val="00DF1B33"/>
    <w:pPr>
      <w:spacing w:before="240"/>
    </w:pPr>
  </w:style>
  <w:style w:type="character" w:customStyle="1" w:styleId="Lahendamatamainimine20">
    <w:name w:val="Lahendamata mainimine20"/>
    <w:basedOn w:val="Liguvaikefont"/>
    <w:uiPriority w:val="99"/>
    <w:semiHidden/>
    <w:unhideWhenUsed/>
    <w:rsid w:val="00DF1B33"/>
    <w:rPr>
      <w:color w:val="605E5C"/>
      <w:shd w:val="clear" w:color="auto" w:fill="E1DFDD"/>
    </w:rPr>
  </w:style>
  <w:style w:type="paragraph" w:styleId="Allmrkusetekst">
    <w:name w:val="footnote text"/>
    <w:basedOn w:val="Normaallaad"/>
    <w:link w:val="AllmrkusetekstMrk"/>
    <w:uiPriority w:val="99"/>
    <w:semiHidden/>
    <w:unhideWhenUsed/>
    <w:rsid w:val="00DF1B33"/>
    <w:pPr>
      <w:jc w:val="left"/>
    </w:pPr>
    <w:rPr>
      <w:rFonts w:asciiTheme="minorHAnsi" w:hAnsiTheme="minorHAnsi"/>
      <w:sz w:val="20"/>
      <w:szCs w:val="20"/>
    </w:rPr>
  </w:style>
  <w:style w:type="character" w:customStyle="1" w:styleId="AllmrkusetekstMrk">
    <w:name w:val="Allmärkuse tekst Märk"/>
    <w:basedOn w:val="Liguvaikefont"/>
    <w:link w:val="Allmrkusetekst"/>
    <w:uiPriority w:val="99"/>
    <w:semiHidden/>
    <w:rsid w:val="00DF1B33"/>
    <w:rPr>
      <w:rFonts w:asciiTheme="minorHAnsi" w:hAnsiTheme="minorHAnsi"/>
      <w:kern w:val="0"/>
      <w:sz w:val="20"/>
      <w:szCs w:val="20"/>
      <w14:ligatures w14:val="none"/>
    </w:rPr>
  </w:style>
  <w:style w:type="character" w:styleId="Allmrkuseviide">
    <w:name w:val="footnote reference"/>
    <w:basedOn w:val="Liguvaikefont"/>
    <w:uiPriority w:val="99"/>
    <w:semiHidden/>
    <w:unhideWhenUsed/>
    <w:rsid w:val="00DF1B33"/>
    <w:rPr>
      <w:vertAlign w:val="superscript"/>
    </w:rPr>
  </w:style>
  <w:style w:type="paragraph" w:styleId="HTML-eelvormindatud">
    <w:name w:val="HTML Preformatted"/>
    <w:basedOn w:val="Normaallaad"/>
    <w:link w:val="HTML-eelvormindatudMrk"/>
    <w:uiPriority w:val="99"/>
    <w:semiHidden/>
    <w:unhideWhenUsed/>
    <w:rsid w:val="00DF1B33"/>
    <w:pPr>
      <w:jc w:val="left"/>
    </w:pPr>
    <w:rPr>
      <w:rFonts w:ascii="Consolas" w:hAnsi="Consolas"/>
      <w:sz w:val="20"/>
      <w:szCs w:val="20"/>
    </w:rPr>
  </w:style>
  <w:style w:type="character" w:customStyle="1" w:styleId="HTML-eelvormindatudMrk">
    <w:name w:val="HTML-eelvormindatud Märk"/>
    <w:basedOn w:val="Liguvaikefont"/>
    <w:link w:val="HTML-eelvormindatud"/>
    <w:uiPriority w:val="99"/>
    <w:semiHidden/>
    <w:rsid w:val="00DF1B33"/>
    <w:rPr>
      <w:rFonts w:ascii="Consolas" w:hAnsi="Consolas"/>
      <w:kern w:val="0"/>
      <w:sz w:val="20"/>
      <w:szCs w:val="20"/>
      <w14:ligatures w14:val="none"/>
    </w:rPr>
  </w:style>
  <w:style w:type="paragraph" w:styleId="Vahedeta">
    <w:name w:val="No Spacing"/>
    <w:uiPriority w:val="1"/>
    <w:qFormat/>
    <w:rsid w:val="00E60632"/>
    <w:pPr>
      <w:jc w:val="left"/>
    </w:pPr>
    <w:rPr>
      <w:rFonts w:asciiTheme="minorHAnsi" w:hAnsiTheme="minorHAnsi"/>
      <w:kern w:val="0"/>
      <w:sz w:val="22"/>
      <w:szCs w:val="22"/>
      <w14:ligatures w14:val="none"/>
    </w:rPr>
  </w:style>
  <w:style w:type="character" w:customStyle="1" w:styleId="normaltextrun">
    <w:name w:val="normaltextrun"/>
    <w:basedOn w:val="Liguvaikefont"/>
    <w:rsid w:val="00E60632"/>
  </w:style>
  <w:style w:type="character" w:customStyle="1" w:styleId="eop">
    <w:name w:val="eop"/>
    <w:basedOn w:val="Liguvaikefont"/>
    <w:rsid w:val="00E60632"/>
  </w:style>
  <w:style w:type="paragraph" w:customStyle="1" w:styleId="paragraph">
    <w:name w:val="paragraph"/>
    <w:basedOn w:val="Normaallaad"/>
    <w:rsid w:val="00E60632"/>
    <w:pPr>
      <w:spacing w:before="100" w:beforeAutospacing="1" w:after="100" w:afterAutospacing="1"/>
      <w:jc w:val="left"/>
    </w:pPr>
    <w:rPr>
      <w:rFonts w:eastAsia="Times New Roman" w:cs="Times New Roman"/>
      <w:lang w:eastAsia="et-EE"/>
    </w:rPr>
  </w:style>
  <w:style w:type="character" w:styleId="Tugev">
    <w:name w:val="Strong"/>
    <w:basedOn w:val="Liguvaikefont"/>
    <w:uiPriority w:val="22"/>
    <w:qFormat/>
    <w:rsid w:val="00E60632"/>
    <w:rPr>
      <w:b/>
      <w:bCs/>
    </w:rPr>
  </w:style>
  <w:style w:type="character" w:customStyle="1" w:styleId="cf01">
    <w:name w:val="cf01"/>
    <w:basedOn w:val="Liguvaikefont"/>
    <w:rsid w:val="00E60632"/>
    <w:rPr>
      <w:rFonts w:ascii="Segoe UI" w:hAnsi="Segoe UI" w:cs="Segoe UI" w:hint="default"/>
      <w:color w:val="202020"/>
      <w:sz w:val="18"/>
      <w:szCs w:val="18"/>
      <w:shd w:val="clear" w:color="auto" w:fill="FFFFFF"/>
    </w:rPr>
  </w:style>
  <w:style w:type="character" w:customStyle="1" w:styleId="cf11">
    <w:name w:val="cf11"/>
    <w:basedOn w:val="Liguvaikefont"/>
    <w:rsid w:val="00E60632"/>
    <w:rPr>
      <w:rFonts w:ascii="Segoe UI" w:hAnsi="Segoe UI" w:cs="Segoe UI" w:hint="default"/>
      <w:sz w:val="18"/>
      <w:szCs w:val="18"/>
    </w:rPr>
  </w:style>
  <w:style w:type="paragraph" w:styleId="Loendilik">
    <w:name w:val="List Paragraph"/>
    <w:basedOn w:val="Normaallaad"/>
    <w:uiPriority w:val="34"/>
    <w:semiHidden/>
    <w:rsid w:val="00371B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F92F2E5-4996-4526-B216-003BE37F3D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15EDBD-6425-4BC9-83C6-700C03E794C3}">
  <ds:schemaRefs>
    <ds:schemaRef ds:uri="http://schemas.microsoft.com/sharepoint/v3/contenttype/forms"/>
  </ds:schemaRefs>
</ds:datastoreItem>
</file>

<file path=customXml/itemProps3.xml><?xml version="1.0" encoding="utf-8"?>
<ds:datastoreItem xmlns:ds="http://schemas.openxmlformats.org/officeDocument/2006/customXml" ds:itemID="{8FE9327A-CE6F-47BE-AB7B-9ECC9C90C4F3}">
  <ds:schemaRefs>
    <ds:schemaRef ds:uri="http://schemas.openxmlformats.org/officeDocument/2006/bibliography"/>
  </ds:schemaRefs>
</ds:datastoreItem>
</file>

<file path=customXml/itemProps4.xml><?xml version="1.0" encoding="utf-8"?>
<ds:datastoreItem xmlns:ds="http://schemas.openxmlformats.org/officeDocument/2006/customXml" ds:itemID="{C5298C0B-A8E0-433C-BD3F-C593B83DD864}">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3829</Words>
  <Characters>22213</Characters>
  <Application>Microsoft Office Word</Application>
  <DocSecurity>0</DocSecurity>
  <Lines>185</Lines>
  <Paragraphs>51</Paragraphs>
  <ScaleCrop>false</ScaleCrop>
  <Company>Riigikogu</Company>
  <LinksUpToDate>false</LinksUpToDate>
  <CharactersWithSpaces>25991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Paumäe</dc:creator>
  <cp:keywords/>
  <dc:description/>
  <cp:lastModifiedBy>Markus Ühtigi - JUSTDIGI</cp:lastModifiedBy>
  <cp:revision>275</cp:revision>
  <cp:lastPrinted>2025-07-24T19:39:00Z</cp:lastPrinted>
  <dcterms:created xsi:type="dcterms:W3CDTF">2025-09-18T10:34:00Z</dcterms:created>
  <dcterms:modified xsi:type="dcterms:W3CDTF">2025-10-02T12:14:00Z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2025-09-18T10:34:27Z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84cbdd34-7e7a-4255-aa4d-1e37e28c8ba6</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ies>
</file>